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919" w:rsidRPr="003D3A16" w:rsidRDefault="005939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outlineLvl w:val="1"/>
        <w:rPr>
          <w:rFonts w:eastAsia="Times New Roman" w:cs="Times New Roman"/>
          <w:bCs/>
          <w:i/>
          <w:sz w:val="28"/>
          <w:szCs w:val="36"/>
          <w:lang w:eastAsia="de-DE"/>
          <w:rPrChange w:id="0" w:author="Drittort" w:date="2022-03-21T15:59:00Z">
            <w:rPr>
              <w:lang w:eastAsia="de-DE"/>
            </w:rPr>
          </w:rPrChange>
        </w:rPr>
        <w:pPrChange w:id="1" w:author="Drittort" w:date="2022-03-21T15:59:00Z">
          <w:pPr>
            <w:pStyle w:val="Listenabsatz"/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pacing w:before="100" w:beforeAutospacing="1" w:after="100" w:afterAutospacing="1"/>
            <w:outlineLvl w:val="1"/>
          </w:pPr>
        </w:pPrChange>
      </w:pPr>
      <w:bookmarkStart w:id="2" w:name="_GoBack"/>
      <w:bookmarkEnd w:id="2"/>
      <w:r w:rsidRPr="003D3A16">
        <w:rPr>
          <w:rFonts w:eastAsia="Times New Roman" w:cs="Times New Roman"/>
          <w:b/>
          <w:bCs/>
          <w:i/>
          <w:sz w:val="24"/>
          <w:szCs w:val="36"/>
          <w:lang w:eastAsia="de-DE"/>
          <w:rPrChange w:id="3" w:author="Drittort" w:date="2022-03-21T15:59:00Z">
            <w:rPr>
              <w:b/>
              <w:sz w:val="24"/>
              <w:lang w:eastAsia="de-DE"/>
            </w:rPr>
          </w:rPrChange>
        </w:rPr>
        <w:t>Aufgaben</w:t>
      </w:r>
      <w:r w:rsidR="001E6523" w:rsidRPr="003D3A16">
        <w:rPr>
          <w:rFonts w:eastAsia="Times New Roman" w:cs="Times New Roman"/>
          <w:b/>
          <w:bCs/>
          <w:i/>
          <w:sz w:val="24"/>
          <w:szCs w:val="36"/>
          <w:lang w:eastAsia="de-DE"/>
          <w:rPrChange w:id="4" w:author="Drittort" w:date="2022-03-21T15:59:00Z">
            <w:rPr>
              <w:b/>
              <w:sz w:val="24"/>
              <w:lang w:eastAsia="de-DE"/>
            </w:rPr>
          </w:rPrChange>
        </w:rPr>
        <w:t xml:space="preserve">: CHAOSSPIEL </w:t>
      </w:r>
      <w:r w:rsidR="005B54D4" w:rsidRPr="003D3A16">
        <w:rPr>
          <w:rFonts w:eastAsia="Times New Roman" w:cs="Times New Roman"/>
          <w:bCs/>
          <w:i/>
          <w:sz w:val="28"/>
          <w:szCs w:val="36"/>
          <w:lang w:eastAsia="de-DE"/>
          <w:rPrChange w:id="5" w:author="Drittort" w:date="2022-03-21T15:59:00Z">
            <w:rPr>
              <w:lang w:eastAsia="de-DE"/>
            </w:rPr>
          </w:rPrChange>
        </w:rPr>
        <w:tab/>
      </w:r>
      <w:r w:rsidR="005B54D4" w:rsidRPr="003D3A16">
        <w:rPr>
          <w:rFonts w:eastAsia="Times New Roman" w:cs="Times New Roman"/>
          <w:bCs/>
          <w:i/>
          <w:sz w:val="28"/>
          <w:szCs w:val="36"/>
          <w:lang w:eastAsia="de-DE"/>
          <w:rPrChange w:id="6" w:author="Drittort" w:date="2022-03-21T15:59:00Z">
            <w:rPr>
              <w:lang w:eastAsia="de-DE"/>
            </w:rPr>
          </w:rPrChange>
        </w:rPr>
        <w:tab/>
      </w:r>
      <w:r w:rsidR="005B54D4" w:rsidRPr="003D3A16">
        <w:rPr>
          <w:rFonts w:eastAsia="Times New Roman" w:cs="Times New Roman"/>
          <w:bCs/>
          <w:i/>
          <w:sz w:val="28"/>
          <w:szCs w:val="36"/>
          <w:lang w:eastAsia="de-DE"/>
          <w:rPrChange w:id="7" w:author="Drittort" w:date="2022-03-21T15:59:00Z">
            <w:rPr>
              <w:lang w:eastAsia="de-DE"/>
            </w:rPr>
          </w:rPrChange>
        </w:rPr>
        <w:tab/>
      </w:r>
      <w:r w:rsidR="0025770E" w:rsidRPr="003D3A16">
        <w:rPr>
          <w:rFonts w:eastAsia="Times New Roman" w:cs="Times New Roman"/>
          <w:bCs/>
          <w:i/>
          <w:sz w:val="28"/>
          <w:szCs w:val="36"/>
          <w:lang w:eastAsia="de-DE"/>
          <w:rPrChange w:id="8" w:author="Drittort" w:date="2022-03-21T15:59:00Z">
            <w:rPr>
              <w:lang w:eastAsia="de-DE"/>
            </w:rPr>
          </w:rPrChange>
        </w:rPr>
        <w:t xml:space="preserve">                   </w:t>
      </w:r>
      <w:r w:rsidR="001E6523" w:rsidRPr="003D3A16">
        <w:rPr>
          <w:rFonts w:eastAsia="Times New Roman" w:cs="Times New Roman"/>
          <w:bCs/>
          <w:i/>
          <w:sz w:val="28"/>
          <w:szCs w:val="36"/>
          <w:lang w:eastAsia="de-DE"/>
          <w:rPrChange w:id="9" w:author="Drittort" w:date="2022-03-21T15:59:00Z">
            <w:rPr>
              <w:lang w:eastAsia="de-DE"/>
            </w:rPr>
          </w:rPrChange>
        </w:rPr>
        <w:tab/>
      </w:r>
      <w:r w:rsidR="001E6523" w:rsidRPr="003D3A16">
        <w:rPr>
          <w:rFonts w:eastAsia="Times New Roman" w:cs="Times New Roman"/>
          <w:bCs/>
          <w:i/>
          <w:sz w:val="28"/>
          <w:szCs w:val="36"/>
          <w:lang w:eastAsia="de-DE"/>
          <w:rPrChange w:id="10" w:author="Drittort" w:date="2022-03-21T15:59:00Z">
            <w:rPr>
              <w:lang w:eastAsia="de-DE"/>
            </w:rPr>
          </w:rPrChange>
        </w:rPr>
        <w:tab/>
      </w:r>
      <w:r w:rsidR="001E6523" w:rsidRPr="003D3A16">
        <w:rPr>
          <w:rFonts w:eastAsia="Times New Roman" w:cs="Times New Roman"/>
          <w:bCs/>
          <w:i/>
          <w:sz w:val="28"/>
          <w:szCs w:val="36"/>
          <w:lang w:eastAsia="de-DE"/>
          <w:rPrChange w:id="11" w:author="Drittort" w:date="2022-03-21T15:59:00Z">
            <w:rPr>
              <w:lang w:eastAsia="de-DE"/>
            </w:rPr>
          </w:rPrChange>
        </w:rPr>
        <w:tab/>
      </w:r>
      <w:proofErr w:type="gramStart"/>
      <w:r w:rsidR="001E6523" w:rsidRPr="003D3A16">
        <w:rPr>
          <w:rFonts w:eastAsia="Times New Roman" w:cs="Times New Roman"/>
          <w:bCs/>
          <w:i/>
          <w:sz w:val="28"/>
          <w:szCs w:val="36"/>
          <w:lang w:eastAsia="de-DE"/>
          <w:rPrChange w:id="12" w:author="Drittort" w:date="2022-03-21T15:59:00Z">
            <w:rPr>
              <w:lang w:eastAsia="de-DE"/>
            </w:rPr>
          </w:rPrChange>
        </w:rPr>
        <w:tab/>
      </w:r>
      <w:r w:rsidR="0025770E" w:rsidRPr="003D3A16">
        <w:rPr>
          <w:rFonts w:eastAsia="Times New Roman" w:cs="Times New Roman"/>
          <w:bCs/>
          <w:i/>
          <w:sz w:val="28"/>
          <w:szCs w:val="36"/>
          <w:lang w:eastAsia="de-DE"/>
          <w:rPrChange w:id="13" w:author="Drittort" w:date="2022-03-21T15:59:00Z">
            <w:rPr>
              <w:lang w:eastAsia="de-DE"/>
            </w:rPr>
          </w:rPrChange>
        </w:rPr>
        <w:t xml:space="preserve">  </w:t>
      </w:r>
      <w:r w:rsidR="005B54D4" w:rsidRPr="003D3A16">
        <w:rPr>
          <w:rFonts w:eastAsia="Times New Roman" w:cs="Times New Roman"/>
          <w:bCs/>
          <w:i/>
          <w:sz w:val="28"/>
          <w:szCs w:val="36"/>
          <w:lang w:eastAsia="de-DE"/>
          <w:rPrChange w:id="14" w:author="Drittort" w:date="2022-03-21T15:59:00Z">
            <w:rPr>
              <w:lang w:eastAsia="de-DE"/>
            </w:rPr>
          </w:rPrChange>
        </w:rPr>
        <w:t>für</w:t>
      </w:r>
      <w:proofErr w:type="gramEnd"/>
      <w:r w:rsidR="005B54D4" w:rsidRPr="003D3A16">
        <w:rPr>
          <w:rFonts w:eastAsia="Times New Roman" w:cs="Times New Roman"/>
          <w:bCs/>
          <w:i/>
          <w:sz w:val="28"/>
          <w:szCs w:val="36"/>
          <w:lang w:eastAsia="de-DE"/>
          <w:rPrChange w:id="15" w:author="Drittort" w:date="2022-03-21T15:59:00Z">
            <w:rPr>
              <w:lang w:eastAsia="de-DE"/>
            </w:rPr>
          </w:rPrChange>
        </w:rPr>
        <w:t xml:space="preserve"> Teamer</w:t>
      </w:r>
    </w:p>
    <w:p w:rsidR="005F4FD1" w:rsidRDefault="005F4FD1" w:rsidP="001E6523">
      <w:pPr>
        <w:pStyle w:val="Listenabsatz"/>
        <w:spacing w:before="100" w:beforeAutospacing="1" w:after="100" w:afterAutospacing="1"/>
        <w:ind w:left="1045"/>
        <w:outlineLvl w:val="1"/>
        <w:rPr>
          <w:ins w:id="16" w:author="Drittort" w:date="2022-04-04T17:16:00Z"/>
          <w:rFonts w:eastAsia="Times New Roman" w:cs="Times New Roman"/>
          <w:bCs/>
          <w:szCs w:val="36"/>
          <w:lang w:eastAsia="de-DE"/>
        </w:rPr>
      </w:pPr>
    </w:p>
    <w:p w:rsidR="005F4FD1" w:rsidDel="005F4FD1" w:rsidRDefault="005F4FD1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del w:id="17" w:author="Drittort" w:date="2022-04-04T17:16:00Z"/>
          <w:rFonts w:eastAsia="Times New Roman" w:cs="Times New Roman"/>
          <w:bCs/>
          <w:szCs w:val="36"/>
          <w:lang w:eastAsia="de-DE"/>
        </w:rPr>
        <w:pPrChange w:id="18" w:author="Drittort" w:date="2022-04-04T17:16:00Z">
          <w:pPr>
            <w:pStyle w:val="Listenabsatz"/>
            <w:spacing w:before="100" w:beforeAutospacing="1" w:after="100" w:afterAutospacing="1"/>
            <w:ind w:left="1045"/>
            <w:outlineLvl w:val="1"/>
          </w:pPr>
        </w:pPrChange>
      </w:pPr>
      <w:moveToRangeStart w:id="19" w:author="Drittort" w:date="2022-04-04T17:16:00Z" w:name="move99984978"/>
      <w:moveTo w:id="20" w:author="Drittort" w:date="2022-04-04T17:16:00Z">
        <w:r w:rsidRPr="00F04FD4">
          <w:rPr>
            <w:rFonts w:eastAsia="Times New Roman" w:cs="Times New Roman"/>
            <w:bCs/>
            <w:szCs w:val="36"/>
            <w:lang w:eastAsia="de-DE"/>
          </w:rPr>
          <w:t>Nennt drei Länder die sowohl an Frankreich als auch an Deutschland grenzen.</w:t>
        </w:r>
      </w:moveTo>
    </w:p>
    <w:p w:rsidR="005F4FD1" w:rsidRPr="00F04FD4" w:rsidRDefault="005F4FD1" w:rsidP="005F4FD1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ins w:id="21" w:author="Drittort" w:date="2022-04-04T17:16:00Z"/>
          <w:moveTo w:id="22" w:author="Drittort" w:date="2022-04-04T17:16:00Z"/>
          <w:rFonts w:eastAsia="Times New Roman" w:cs="Times New Roman"/>
          <w:bCs/>
          <w:szCs w:val="36"/>
          <w:lang w:eastAsia="de-DE"/>
        </w:rPr>
      </w:pPr>
    </w:p>
    <w:p w:rsidR="005F4FD1" w:rsidDel="005F4FD1" w:rsidRDefault="005F4FD1">
      <w:pPr>
        <w:pStyle w:val="Listenabsatz"/>
        <w:spacing w:before="100" w:beforeAutospacing="1" w:after="100" w:afterAutospacing="1"/>
        <w:ind w:left="674"/>
        <w:outlineLvl w:val="1"/>
        <w:rPr>
          <w:del w:id="23" w:author="Drittort" w:date="2022-04-04T17:19:00Z"/>
          <w:rFonts w:eastAsia="Times New Roman" w:cs="Times New Roman"/>
          <w:bCs/>
          <w:i/>
          <w:szCs w:val="36"/>
          <w:lang w:val="fr-FR" w:eastAsia="de-DE"/>
        </w:rPr>
        <w:pPrChange w:id="24" w:author="Drittort" w:date="2022-04-04T17:19:00Z">
          <w:pPr>
            <w:pStyle w:val="Listenabsatz"/>
            <w:spacing w:before="100" w:beforeAutospacing="1" w:after="100" w:afterAutospacing="1"/>
            <w:ind w:left="1045"/>
            <w:outlineLvl w:val="1"/>
          </w:pPr>
        </w:pPrChange>
      </w:pPr>
      <w:moveTo w:id="25" w:author="Drittort" w:date="2022-04-04T17:16:00Z">
        <w:r w:rsidRPr="005F4FD1">
          <w:rPr>
            <w:rFonts w:eastAsia="Times New Roman" w:cs="Times New Roman"/>
            <w:bCs/>
            <w:i/>
            <w:szCs w:val="36"/>
            <w:lang w:val="fr-FR" w:eastAsia="de-DE"/>
            <w:rPrChange w:id="26" w:author="Drittort" w:date="2022-04-04T17:16:00Z">
              <w:rPr>
                <w:lang w:val="fr-FR" w:eastAsia="de-DE"/>
              </w:rPr>
            </w:rPrChange>
          </w:rPr>
          <w:t>Enumérez trois pays qui ont une frontière commune et avec la France et avec l’Allemagne.</w:t>
        </w:r>
      </w:moveTo>
    </w:p>
    <w:p w:rsidR="005F4FD1" w:rsidRPr="005F4FD1" w:rsidRDefault="005F4FD1">
      <w:pPr>
        <w:pStyle w:val="Listenabsatz"/>
        <w:spacing w:before="100" w:beforeAutospacing="1" w:after="100" w:afterAutospacing="1"/>
        <w:ind w:left="674"/>
        <w:outlineLvl w:val="1"/>
        <w:rPr>
          <w:ins w:id="27" w:author="Drittort" w:date="2022-04-04T17:19:00Z"/>
          <w:moveTo w:id="28" w:author="Drittort" w:date="2022-04-04T17:16:00Z"/>
          <w:rFonts w:eastAsia="Times New Roman" w:cs="Times New Roman"/>
          <w:bCs/>
          <w:i/>
          <w:szCs w:val="36"/>
          <w:lang w:val="fr-FR" w:eastAsia="de-DE"/>
          <w:rPrChange w:id="29" w:author="Drittort" w:date="2022-04-04T17:16:00Z">
            <w:rPr>
              <w:ins w:id="30" w:author="Drittort" w:date="2022-04-04T17:19:00Z"/>
              <w:moveTo w:id="31" w:author="Drittort" w:date="2022-04-04T17:16:00Z"/>
              <w:lang w:val="fr-FR" w:eastAsia="de-DE"/>
            </w:rPr>
          </w:rPrChange>
        </w:rPr>
        <w:pPrChange w:id="32" w:author="Drittort" w:date="2022-04-04T17:16:00Z">
          <w:pPr>
            <w:pStyle w:val="Listenabsatz"/>
            <w:spacing w:before="100" w:beforeAutospacing="1" w:after="100" w:afterAutospacing="1"/>
            <w:ind w:left="1045"/>
            <w:outlineLvl w:val="1"/>
          </w:pPr>
        </w:pPrChange>
      </w:pPr>
    </w:p>
    <w:moveToRangeEnd w:id="19"/>
    <w:p w:rsidR="005B54D4" w:rsidRPr="005F4FD1" w:rsidRDefault="00046E48">
      <w:pPr>
        <w:pStyle w:val="Listenabsatz"/>
        <w:spacing w:before="100" w:beforeAutospacing="1" w:after="100" w:afterAutospacing="1"/>
        <w:ind w:left="674"/>
        <w:outlineLvl w:val="1"/>
        <w:rPr>
          <w:lang w:eastAsia="de-DE"/>
          <w:rPrChange w:id="33" w:author="Drittort" w:date="2022-04-04T17:16:00Z">
            <w:rPr>
              <w:rFonts w:eastAsia="Times New Roman" w:cs="Times New Roman"/>
              <w:szCs w:val="36"/>
              <w:lang w:eastAsia="de-DE"/>
            </w:rPr>
          </w:rPrChange>
        </w:rPr>
        <w:pPrChange w:id="34" w:author="Drittort" w:date="2022-04-04T17:19:00Z">
          <w:pPr>
            <w:pStyle w:val="Listenabsatz"/>
            <w:spacing w:before="100" w:beforeAutospacing="1" w:after="100" w:afterAutospacing="1"/>
            <w:ind w:left="1045"/>
            <w:outlineLvl w:val="1"/>
          </w:pPr>
        </w:pPrChange>
      </w:pP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6B9C30E4" wp14:editId="620C7C29">
            <wp:simplePos x="0" y="0"/>
            <wp:positionH relativeFrom="column">
              <wp:posOffset>1958340</wp:posOffset>
            </wp:positionH>
            <wp:positionV relativeFrom="paragraph">
              <wp:posOffset>111760</wp:posOffset>
            </wp:positionV>
            <wp:extent cx="367665" cy="335280"/>
            <wp:effectExtent l="0" t="0" r="0" b="7620"/>
            <wp:wrapThrough wrapText="bothSides">
              <wp:wrapPolygon edited="0">
                <wp:start x="0" y="0"/>
                <wp:lineTo x="0" y="20864"/>
                <wp:lineTo x="20145" y="20864"/>
                <wp:lineTo x="20145" y="0"/>
                <wp:lineTo x="0" y="0"/>
              </wp:wrapPolygon>
            </wp:wrapThrough>
            <wp:docPr id="1" name="Grafik 1" descr="Großer Würfel 1-6 | Handpuppen/Allgemeines Spielmaterial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oßer Würfel 1-6 | Handpuppen/Allgemeines Spielmaterial ..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93919" w:rsidRPr="005F4FD1" w:rsidRDefault="00046E48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rFonts w:eastAsia="Times New Roman" w:cs="Times New Roman"/>
          <w:b/>
          <w:bCs/>
          <w:szCs w:val="36"/>
          <w:highlight w:val="green"/>
          <w:lang w:eastAsia="de-DE"/>
          <w:rPrChange w:id="35" w:author="Drittort" w:date="2022-04-04T17:19:00Z">
            <w:rPr>
              <w:rFonts w:eastAsia="Times New Roman" w:cs="Times New Roman"/>
              <w:bCs/>
              <w:szCs w:val="36"/>
              <w:highlight w:val="green"/>
              <w:lang w:eastAsia="de-DE"/>
            </w:rPr>
          </w:rPrChange>
        </w:rPr>
      </w:pPr>
      <w:r w:rsidRPr="005F4FD1">
        <w:rPr>
          <w:rFonts w:eastAsia="Times New Roman" w:cs="Times New Roman"/>
          <w:b/>
          <w:bCs/>
          <w:szCs w:val="36"/>
          <w:highlight w:val="green"/>
          <w:lang w:eastAsia="de-DE"/>
          <w:rPrChange w:id="36" w:author="Drittort" w:date="2022-04-04T17:19:00Z">
            <w:rPr>
              <w:rFonts w:eastAsia="Times New Roman" w:cs="Times New Roman"/>
              <w:bCs/>
              <w:szCs w:val="36"/>
              <w:highlight w:val="green"/>
              <w:lang w:eastAsia="de-DE"/>
            </w:rPr>
          </w:rPrChange>
        </w:rPr>
        <w:t>Würfe</w:t>
      </w:r>
      <w:ins w:id="37" w:author="Drittort" w:date="2022-04-04T17:15:00Z">
        <w:r w:rsidR="005F4FD1" w:rsidRPr="005F4FD1">
          <w:rPr>
            <w:rFonts w:eastAsia="Times New Roman" w:cs="Times New Roman"/>
            <w:b/>
            <w:bCs/>
            <w:szCs w:val="36"/>
            <w:highlight w:val="green"/>
            <w:lang w:eastAsia="de-DE"/>
            <w:rPrChange w:id="38" w:author="Drittort" w:date="2022-04-04T17:19:00Z">
              <w:rPr>
                <w:rFonts w:eastAsia="Times New Roman" w:cs="Times New Roman"/>
                <w:bCs/>
                <w:szCs w:val="36"/>
                <w:highlight w:val="green"/>
                <w:lang w:eastAsia="de-DE"/>
              </w:rPr>
            </w:rPrChange>
          </w:rPr>
          <w:t>lt</w:t>
        </w:r>
      </w:ins>
      <w:del w:id="39" w:author="Drittort" w:date="2022-04-04T17:15:00Z">
        <w:r w:rsidRPr="005F4FD1" w:rsidDel="005F4FD1">
          <w:rPr>
            <w:rFonts w:eastAsia="Times New Roman" w:cs="Times New Roman"/>
            <w:b/>
            <w:bCs/>
            <w:szCs w:val="36"/>
            <w:highlight w:val="green"/>
            <w:lang w:eastAsia="de-DE"/>
            <w:rPrChange w:id="40" w:author="Drittort" w:date="2022-04-04T17:19:00Z">
              <w:rPr>
                <w:rFonts w:eastAsia="Times New Roman" w:cs="Times New Roman"/>
                <w:bCs/>
                <w:szCs w:val="36"/>
                <w:highlight w:val="green"/>
                <w:lang w:eastAsia="de-DE"/>
              </w:rPr>
            </w:rPrChange>
          </w:rPr>
          <w:delText>lt</w:delText>
        </w:r>
      </w:del>
      <w:r w:rsidRPr="005F4FD1">
        <w:rPr>
          <w:rFonts w:eastAsia="Times New Roman" w:cs="Times New Roman"/>
          <w:b/>
          <w:bCs/>
          <w:szCs w:val="36"/>
          <w:highlight w:val="green"/>
          <w:lang w:eastAsia="de-DE"/>
          <w:rPrChange w:id="41" w:author="Drittort" w:date="2022-04-04T17:19:00Z">
            <w:rPr>
              <w:rFonts w:eastAsia="Times New Roman" w:cs="Times New Roman"/>
              <w:bCs/>
              <w:szCs w:val="36"/>
              <w:highlight w:val="green"/>
              <w:lang w:eastAsia="de-DE"/>
            </w:rPr>
          </w:rPrChange>
        </w:rPr>
        <w:t xml:space="preserve"> noch einmal !</w:t>
      </w:r>
    </w:p>
    <w:p w:rsidR="00593919" w:rsidRPr="00F04FD4" w:rsidRDefault="00593919" w:rsidP="001E6523">
      <w:pPr>
        <w:pStyle w:val="Listenabsatz"/>
        <w:spacing w:before="100" w:beforeAutospacing="1" w:after="100" w:afterAutospacing="1"/>
        <w:ind w:left="1045"/>
        <w:outlineLvl w:val="1"/>
        <w:rPr>
          <w:rFonts w:eastAsia="Times New Roman" w:cs="Times New Roman"/>
          <w:bCs/>
          <w:szCs w:val="36"/>
          <w:lang w:eastAsia="de-DE"/>
        </w:rPr>
      </w:pPr>
    </w:p>
    <w:p w:rsidR="00593919" w:rsidRPr="00F04FD4" w:rsidDel="005F4FD1" w:rsidRDefault="00593919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moveFrom w:id="42" w:author="Drittort" w:date="2022-04-04T17:16:00Z"/>
          <w:rFonts w:eastAsia="Times New Roman" w:cs="Times New Roman"/>
          <w:bCs/>
          <w:szCs w:val="36"/>
          <w:lang w:eastAsia="de-DE"/>
        </w:rPr>
      </w:pPr>
      <w:moveFromRangeStart w:id="43" w:author="Drittort" w:date="2022-04-04T17:16:00Z" w:name="move99984978"/>
      <w:moveFrom w:id="44" w:author="Drittort" w:date="2022-04-04T17:16:00Z">
        <w:r w:rsidRPr="00F04FD4" w:rsidDel="005F4FD1">
          <w:rPr>
            <w:rFonts w:eastAsia="Times New Roman" w:cs="Times New Roman"/>
            <w:bCs/>
            <w:szCs w:val="36"/>
            <w:lang w:eastAsia="de-DE"/>
          </w:rPr>
          <w:t>Nennt drei Länder die sowohl an Frankreich als auch an Deutschland grenzen.</w:t>
        </w:r>
      </w:moveFrom>
    </w:p>
    <w:p w:rsidR="00593919" w:rsidRPr="0025770E" w:rsidDel="005F4FD1" w:rsidRDefault="00593919" w:rsidP="001E6523">
      <w:pPr>
        <w:pStyle w:val="Listenabsatz"/>
        <w:spacing w:before="100" w:beforeAutospacing="1" w:after="100" w:afterAutospacing="1"/>
        <w:ind w:left="1045"/>
        <w:outlineLvl w:val="1"/>
        <w:rPr>
          <w:moveFrom w:id="45" w:author="Drittort" w:date="2022-04-04T17:16:00Z"/>
          <w:rFonts w:eastAsia="Times New Roman" w:cs="Times New Roman"/>
          <w:bCs/>
          <w:i/>
          <w:szCs w:val="36"/>
          <w:lang w:val="fr-FR" w:eastAsia="de-DE"/>
        </w:rPr>
      </w:pPr>
      <w:moveFrom w:id="46" w:author="Drittort" w:date="2022-04-04T17:16:00Z">
        <w:r w:rsidRPr="0025770E" w:rsidDel="005F4FD1">
          <w:rPr>
            <w:rFonts w:eastAsia="Times New Roman" w:cs="Times New Roman"/>
            <w:bCs/>
            <w:i/>
            <w:szCs w:val="36"/>
            <w:lang w:val="fr-FR" w:eastAsia="de-DE"/>
          </w:rPr>
          <w:t>Enumérez trois pays qui ont une frontière commune et avec la France et avec l’Allemagne.</w:t>
        </w:r>
      </w:moveFrom>
    </w:p>
    <w:moveFromRangeEnd w:id="43"/>
    <w:p w:rsidR="00593919" w:rsidRPr="0025770E" w:rsidRDefault="00593919" w:rsidP="001E6523">
      <w:pPr>
        <w:pStyle w:val="Listenabsatz"/>
        <w:spacing w:before="100" w:beforeAutospacing="1" w:after="100" w:afterAutospacing="1"/>
        <w:ind w:left="325"/>
        <w:outlineLvl w:val="1"/>
        <w:rPr>
          <w:rFonts w:eastAsia="Times New Roman" w:cs="Times New Roman"/>
          <w:bCs/>
          <w:i/>
          <w:szCs w:val="36"/>
          <w:lang w:val="fr-FR" w:eastAsia="de-DE"/>
        </w:rPr>
      </w:pPr>
    </w:p>
    <w:p w:rsidR="00593919" w:rsidRPr="00F04FD4" w:rsidRDefault="00593919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rFonts w:eastAsia="Times New Roman" w:cs="Times New Roman"/>
          <w:bCs/>
          <w:szCs w:val="36"/>
          <w:lang w:eastAsia="de-DE"/>
        </w:rPr>
      </w:pPr>
      <w:r w:rsidRPr="00F04FD4">
        <w:rPr>
          <w:rFonts w:eastAsia="Times New Roman" w:cs="Times New Roman"/>
          <w:bCs/>
          <w:szCs w:val="36"/>
          <w:lang w:eastAsia="de-DE"/>
        </w:rPr>
        <w:t>Nennt drei bekannte deutsche und drei bekannte französische Sänger.</w:t>
      </w:r>
    </w:p>
    <w:p w:rsidR="002A0385" w:rsidRPr="002A0385" w:rsidRDefault="00593919" w:rsidP="001E6523">
      <w:pPr>
        <w:pStyle w:val="Listenabsatz"/>
        <w:spacing w:before="100" w:beforeAutospacing="1" w:after="100" w:afterAutospacing="1"/>
        <w:ind w:left="1045"/>
        <w:outlineLvl w:val="1"/>
        <w:rPr>
          <w:rFonts w:eastAsia="Times New Roman" w:cs="Times New Roman"/>
          <w:bCs/>
          <w:i/>
          <w:szCs w:val="36"/>
          <w:lang w:val="fr-FR" w:eastAsia="de-DE"/>
        </w:rPr>
      </w:pPr>
      <w:r w:rsidRPr="0025770E">
        <w:rPr>
          <w:rFonts w:eastAsia="Times New Roman" w:cs="Times New Roman"/>
          <w:bCs/>
          <w:i/>
          <w:szCs w:val="36"/>
          <w:lang w:val="fr-FR" w:eastAsia="de-DE"/>
        </w:rPr>
        <w:t>Citez trois chanteurs célèbres français et allemands.</w:t>
      </w:r>
    </w:p>
    <w:p w:rsidR="00593919" w:rsidRPr="0025770E" w:rsidRDefault="00593919" w:rsidP="001E6523">
      <w:pPr>
        <w:pStyle w:val="Listenabsatz"/>
        <w:spacing w:before="100" w:beforeAutospacing="1" w:after="100" w:afterAutospacing="1"/>
        <w:ind w:left="1045"/>
        <w:outlineLvl w:val="1"/>
        <w:rPr>
          <w:rFonts w:eastAsia="Times New Roman" w:cs="Times New Roman"/>
          <w:bCs/>
          <w:i/>
          <w:szCs w:val="36"/>
          <w:lang w:val="fr-FR" w:eastAsia="de-DE"/>
        </w:rPr>
      </w:pPr>
    </w:p>
    <w:p w:rsidR="002A0385" w:rsidRPr="00A91ADC" w:rsidRDefault="002A0385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rFonts w:eastAsia="Times New Roman" w:cs="Times New Roman"/>
          <w:bCs/>
          <w:szCs w:val="36"/>
          <w:lang w:val="fr-FR" w:eastAsia="de-DE"/>
        </w:rPr>
      </w:pPr>
      <w:r>
        <w:rPr>
          <w:rFonts w:eastAsia="Times New Roman" w:cs="Times New Roman"/>
          <w:bCs/>
          <w:szCs w:val="36"/>
          <w:lang w:eastAsia="de-DE"/>
        </w:rPr>
        <w:t xml:space="preserve">Nennt </w:t>
      </w:r>
      <w:proofErr w:type="spellStart"/>
      <w:r>
        <w:rPr>
          <w:rFonts w:eastAsia="Times New Roman" w:cs="Times New Roman"/>
          <w:bCs/>
          <w:szCs w:val="36"/>
          <w:lang w:eastAsia="de-DE"/>
        </w:rPr>
        <w:t>eine.n</w:t>
      </w:r>
      <w:proofErr w:type="spellEnd"/>
      <w:r>
        <w:rPr>
          <w:rFonts w:eastAsia="Times New Roman" w:cs="Times New Roman"/>
          <w:bCs/>
          <w:szCs w:val="36"/>
          <w:lang w:eastAsia="de-DE"/>
        </w:rPr>
        <w:t xml:space="preserve"> </w:t>
      </w:r>
      <w:proofErr w:type="spellStart"/>
      <w:r>
        <w:rPr>
          <w:rFonts w:eastAsia="Times New Roman" w:cs="Times New Roman"/>
          <w:bCs/>
          <w:szCs w:val="36"/>
          <w:lang w:eastAsia="de-DE"/>
        </w:rPr>
        <w:t>französische.n</w:t>
      </w:r>
      <w:proofErr w:type="spellEnd"/>
      <w:r>
        <w:rPr>
          <w:rFonts w:eastAsia="Times New Roman" w:cs="Times New Roman"/>
          <w:bCs/>
          <w:szCs w:val="36"/>
          <w:lang w:eastAsia="de-DE"/>
        </w:rPr>
        <w:t xml:space="preserve"> Schauspieler.in, der/die in einem deutschen  Film gespielt hat.</w:t>
      </w:r>
      <w:r>
        <w:rPr>
          <w:rFonts w:eastAsia="Times New Roman" w:cs="Times New Roman"/>
          <w:bCs/>
          <w:szCs w:val="36"/>
          <w:lang w:eastAsia="de-DE"/>
        </w:rPr>
        <w:br/>
      </w:r>
      <w:r w:rsidRPr="00A91ADC">
        <w:rPr>
          <w:rFonts w:eastAsia="Times New Roman" w:cs="Times New Roman"/>
          <w:bCs/>
          <w:i/>
          <w:szCs w:val="36"/>
          <w:lang w:val="fr-FR" w:eastAsia="de-DE"/>
        </w:rPr>
        <w:t xml:space="preserve">Citez un acteur/une actrice </w:t>
      </w:r>
      <w:proofErr w:type="spellStart"/>
      <w:r w:rsidRPr="00A91ADC">
        <w:rPr>
          <w:rFonts w:eastAsia="Times New Roman" w:cs="Times New Roman"/>
          <w:bCs/>
          <w:i/>
          <w:szCs w:val="36"/>
          <w:lang w:val="fr-FR" w:eastAsia="de-DE"/>
        </w:rPr>
        <w:t>allemand.e</w:t>
      </w:r>
      <w:proofErr w:type="spellEnd"/>
      <w:r w:rsidRPr="00A91ADC">
        <w:rPr>
          <w:rFonts w:eastAsia="Times New Roman" w:cs="Times New Roman"/>
          <w:bCs/>
          <w:i/>
          <w:szCs w:val="36"/>
          <w:lang w:val="fr-FR" w:eastAsia="de-DE"/>
        </w:rPr>
        <w:t xml:space="preserve"> qui a joué dans un film fran</w:t>
      </w:r>
      <w:r w:rsidRPr="00A91ADC">
        <w:rPr>
          <w:rFonts w:eastAsia="Times New Roman" w:cstheme="minorHAnsi"/>
          <w:bCs/>
          <w:i/>
          <w:szCs w:val="36"/>
          <w:lang w:val="fr-FR" w:eastAsia="de-DE"/>
        </w:rPr>
        <w:t>ç</w:t>
      </w:r>
      <w:r w:rsidRPr="00A91ADC">
        <w:rPr>
          <w:rFonts w:eastAsia="Times New Roman" w:cs="Times New Roman"/>
          <w:bCs/>
          <w:i/>
          <w:szCs w:val="36"/>
          <w:lang w:val="fr-FR" w:eastAsia="de-DE"/>
        </w:rPr>
        <w:t>ais.</w:t>
      </w:r>
      <w:r w:rsidRPr="00A91ADC">
        <w:rPr>
          <w:rFonts w:eastAsia="Times New Roman" w:cs="Times New Roman"/>
          <w:bCs/>
          <w:szCs w:val="36"/>
          <w:lang w:val="fr-FR" w:eastAsia="de-DE"/>
        </w:rPr>
        <w:br/>
      </w:r>
    </w:p>
    <w:p w:rsidR="00593919" w:rsidDel="005F4FD1" w:rsidRDefault="0025770E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del w:id="47" w:author="Drittort" w:date="2022-04-04T17:17:00Z"/>
          <w:rFonts w:eastAsia="Times New Roman" w:cs="Times New Roman"/>
          <w:bCs/>
          <w:szCs w:val="36"/>
          <w:lang w:eastAsia="de-DE"/>
        </w:rPr>
        <w:pPrChange w:id="48" w:author="Drittort" w:date="2022-04-04T17:17:00Z">
          <w:pPr>
            <w:pStyle w:val="Listenabsatz"/>
            <w:spacing w:before="100" w:beforeAutospacing="1" w:after="100" w:afterAutospacing="1"/>
            <w:ind w:left="1045"/>
            <w:outlineLvl w:val="1"/>
          </w:pPr>
        </w:pPrChange>
      </w:pPr>
      <w:r>
        <w:rPr>
          <w:rFonts w:eastAsia="Times New Roman" w:cs="Times New Roman"/>
          <w:bCs/>
          <w:szCs w:val="36"/>
          <w:lang w:eastAsia="de-DE"/>
        </w:rPr>
        <w:t>Findet 4</w:t>
      </w:r>
      <w:r w:rsidR="00593919" w:rsidRPr="00F04FD4">
        <w:rPr>
          <w:rFonts w:eastAsia="Times New Roman" w:cs="Times New Roman"/>
          <w:bCs/>
          <w:szCs w:val="36"/>
          <w:lang w:eastAsia="de-DE"/>
        </w:rPr>
        <w:t xml:space="preserve"> Tiernamen, die im deutschen und im Französischen mit demselben Buchstaben beginnen.  </w:t>
      </w:r>
    </w:p>
    <w:p w:rsidR="005F4FD1" w:rsidRPr="00F04FD4" w:rsidRDefault="005F4FD1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ins w:id="49" w:author="Drittort" w:date="2022-04-04T17:17:00Z"/>
          <w:rFonts w:eastAsia="Times New Roman" w:cs="Times New Roman"/>
          <w:bCs/>
          <w:szCs w:val="36"/>
          <w:lang w:eastAsia="de-DE"/>
        </w:rPr>
      </w:pPr>
    </w:p>
    <w:p w:rsidR="00593919" w:rsidRPr="005F4FD1" w:rsidRDefault="00593919">
      <w:pPr>
        <w:pStyle w:val="Listenabsatz"/>
        <w:spacing w:before="100" w:beforeAutospacing="1" w:after="100" w:afterAutospacing="1"/>
        <w:ind w:left="674"/>
        <w:outlineLvl w:val="1"/>
        <w:rPr>
          <w:rFonts w:eastAsia="Times New Roman" w:cs="Times New Roman"/>
          <w:bCs/>
          <w:i/>
          <w:szCs w:val="36"/>
          <w:lang w:val="fr-FR" w:eastAsia="de-DE"/>
          <w:rPrChange w:id="50" w:author="Drittort" w:date="2022-04-04T17:17:00Z">
            <w:rPr>
              <w:lang w:val="fr-FR" w:eastAsia="de-DE"/>
            </w:rPr>
          </w:rPrChange>
        </w:rPr>
        <w:pPrChange w:id="51" w:author="Drittort" w:date="2022-04-04T17:17:00Z">
          <w:pPr>
            <w:pStyle w:val="Listenabsatz"/>
            <w:spacing w:before="100" w:beforeAutospacing="1" w:after="100" w:afterAutospacing="1"/>
            <w:ind w:left="1045"/>
            <w:outlineLvl w:val="1"/>
          </w:pPr>
        </w:pPrChange>
      </w:pPr>
      <w:r w:rsidRPr="005F4FD1">
        <w:rPr>
          <w:rFonts w:eastAsia="Times New Roman" w:cs="Times New Roman"/>
          <w:bCs/>
          <w:i/>
          <w:szCs w:val="36"/>
          <w:lang w:val="fr-FR" w:eastAsia="de-DE"/>
          <w:rPrChange w:id="52" w:author="Drittort" w:date="2022-04-04T17:17:00Z">
            <w:rPr>
              <w:lang w:val="fr-FR" w:eastAsia="de-DE"/>
            </w:rPr>
          </w:rPrChange>
        </w:rPr>
        <w:t>Trouvez des noms d’animaux qu</w:t>
      </w:r>
      <w:ins w:id="53" w:author="Drittort" w:date="2022-04-04T17:04:00Z">
        <w:r w:rsidR="005042A0" w:rsidRPr="005F4FD1">
          <w:rPr>
            <w:rFonts w:eastAsia="Times New Roman" w:cs="Times New Roman"/>
            <w:bCs/>
            <w:i/>
            <w:szCs w:val="36"/>
            <w:lang w:val="fr-FR" w:eastAsia="de-DE"/>
            <w:rPrChange w:id="54" w:author="Drittort" w:date="2022-04-04T17:17:00Z">
              <w:rPr>
                <w:lang w:val="fr-FR" w:eastAsia="de-DE"/>
              </w:rPr>
            </w:rPrChange>
          </w:rPr>
          <w:t>i</w:t>
        </w:r>
      </w:ins>
      <w:del w:id="55" w:author="Drittort" w:date="2022-04-04T17:04:00Z">
        <w:r w:rsidRPr="005F4FD1" w:rsidDel="005042A0">
          <w:rPr>
            <w:rFonts w:eastAsia="Times New Roman" w:cs="Times New Roman"/>
            <w:bCs/>
            <w:i/>
            <w:szCs w:val="36"/>
            <w:lang w:val="fr-FR" w:eastAsia="de-DE"/>
            <w:rPrChange w:id="56" w:author="Drittort" w:date="2022-04-04T17:17:00Z">
              <w:rPr>
                <w:lang w:val="fr-FR" w:eastAsia="de-DE"/>
              </w:rPr>
            </w:rPrChange>
          </w:rPr>
          <w:delText>e</w:delText>
        </w:r>
      </w:del>
      <w:r w:rsidRPr="005F4FD1">
        <w:rPr>
          <w:rFonts w:eastAsia="Times New Roman" w:cs="Times New Roman"/>
          <w:bCs/>
          <w:i/>
          <w:szCs w:val="36"/>
          <w:lang w:val="fr-FR" w:eastAsia="de-DE"/>
          <w:rPrChange w:id="57" w:author="Drittort" w:date="2022-04-04T17:17:00Z">
            <w:rPr>
              <w:lang w:val="fr-FR" w:eastAsia="de-DE"/>
            </w:rPr>
          </w:rPrChange>
        </w:rPr>
        <w:t xml:space="preserve"> commencent en français et en alleman</w:t>
      </w:r>
      <w:ins w:id="58" w:author="Drittort" w:date="2022-04-04T17:04:00Z">
        <w:r w:rsidR="005042A0" w:rsidRPr="005F4FD1">
          <w:rPr>
            <w:rFonts w:eastAsia="Times New Roman" w:cs="Times New Roman"/>
            <w:bCs/>
            <w:i/>
            <w:szCs w:val="36"/>
            <w:lang w:val="fr-FR" w:eastAsia="de-DE"/>
            <w:rPrChange w:id="59" w:author="Drittort" w:date="2022-04-04T17:17:00Z">
              <w:rPr>
                <w:lang w:val="fr-FR" w:eastAsia="de-DE"/>
              </w:rPr>
            </w:rPrChange>
          </w:rPr>
          <w:t>d</w:t>
        </w:r>
      </w:ins>
      <w:del w:id="60" w:author="Drittort" w:date="2022-04-04T17:04:00Z">
        <w:r w:rsidRPr="005F4FD1" w:rsidDel="005042A0">
          <w:rPr>
            <w:rFonts w:eastAsia="Times New Roman" w:cs="Times New Roman"/>
            <w:bCs/>
            <w:i/>
            <w:szCs w:val="36"/>
            <w:lang w:val="fr-FR" w:eastAsia="de-DE"/>
            <w:rPrChange w:id="61" w:author="Drittort" w:date="2022-04-04T17:17:00Z">
              <w:rPr>
                <w:lang w:val="fr-FR" w:eastAsia="de-DE"/>
              </w:rPr>
            </w:rPrChange>
          </w:rPr>
          <w:delText>de</w:delText>
        </w:r>
      </w:del>
      <w:r w:rsidRPr="005F4FD1">
        <w:rPr>
          <w:rFonts w:eastAsia="Times New Roman" w:cs="Times New Roman"/>
          <w:bCs/>
          <w:i/>
          <w:szCs w:val="36"/>
          <w:lang w:val="fr-FR" w:eastAsia="de-DE"/>
          <w:rPrChange w:id="62" w:author="Drittort" w:date="2022-04-04T17:17:00Z">
            <w:rPr>
              <w:lang w:val="fr-FR" w:eastAsia="de-DE"/>
            </w:rPr>
          </w:rPrChange>
        </w:rPr>
        <w:t xml:space="preserve"> avec la même lettre.</w:t>
      </w:r>
    </w:p>
    <w:p w:rsidR="00593919" w:rsidRPr="00F04FD4" w:rsidDel="005F4FD1" w:rsidRDefault="00593919" w:rsidP="001E6523">
      <w:pPr>
        <w:pStyle w:val="Listenabsatz"/>
        <w:spacing w:before="100" w:beforeAutospacing="1" w:after="100" w:afterAutospacing="1"/>
        <w:ind w:left="1045"/>
        <w:outlineLvl w:val="1"/>
        <w:rPr>
          <w:del w:id="63" w:author="Drittort" w:date="2022-04-04T17:17:00Z"/>
          <w:rFonts w:eastAsia="Times New Roman" w:cs="Times New Roman"/>
          <w:bCs/>
          <w:szCs w:val="36"/>
          <w:lang w:eastAsia="de-DE"/>
        </w:rPr>
      </w:pPr>
      <w:del w:id="64" w:author="Drittort" w:date="2022-04-04T17:17:00Z">
        <w:r w:rsidRPr="00F04FD4" w:rsidDel="005F4FD1">
          <w:rPr>
            <w:rFonts w:eastAsia="Times New Roman" w:cs="Times New Roman"/>
            <w:bCs/>
            <w:szCs w:val="36"/>
            <w:lang w:eastAsia="de-DE"/>
          </w:rPr>
          <w:delText>(Giraffe - girafe</w:delText>
        </w:r>
      </w:del>
      <w:del w:id="65" w:author="Drittort" w:date="2022-04-04T17:03:00Z">
        <w:r w:rsidRPr="00F04FD4" w:rsidDel="005042A0">
          <w:rPr>
            <w:rFonts w:eastAsia="Times New Roman" w:cs="Times New Roman"/>
            <w:bCs/>
            <w:szCs w:val="36"/>
            <w:lang w:eastAsia="de-DE"/>
          </w:rPr>
          <w:delText xml:space="preserve"> </w:delText>
        </w:r>
      </w:del>
      <w:del w:id="66" w:author="Drittort" w:date="2022-04-04T17:17:00Z">
        <w:r w:rsidRPr="00F04FD4" w:rsidDel="005F4FD1">
          <w:rPr>
            <w:rFonts w:eastAsia="Times New Roman" w:cs="Times New Roman"/>
            <w:bCs/>
            <w:szCs w:val="36"/>
            <w:lang w:eastAsia="de-DE"/>
          </w:rPr>
          <w:delText xml:space="preserve">, Elefant - </w:delText>
        </w:r>
      </w:del>
      <w:del w:id="67" w:author="Drittort" w:date="2022-04-04T17:16:00Z">
        <w:r w:rsidRPr="00F04FD4" w:rsidDel="005F4FD1">
          <w:rPr>
            <w:rFonts w:eastAsia="Times New Roman" w:cs="Times New Roman"/>
            <w:bCs/>
            <w:szCs w:val="36"/>
            <w:lang w:eastAsia="de-DE"/>
          </w:rPr>
          <w:delText>ele</w:delText>
        </w:r>
      </w:del>
      <w:del w:id="68" w:author="Drittort" w:date="2022-04-04T17:17:00Z">
        <w:r w:rsidRPr="00F04FD4" w:rsidDel="005F4FD1">
          <w:rPr>
            <w:rFonts w:eastAsia="Times New Roman" w:cs="Times New Roman"/>
            <w:bCs/>
            <w:szCs w:val="36"/>
            <w:lang w:eastAsia="de-DE"/>
          </w:rPr>
          <w:delText xml:space="preserve">phant, </w:delText>
        </w:r>
      </w:del>
      <w:del w:id="69" w:author="Drittort" w:date="2022-04-04T17:16:00Z">
        <w:r w:rsidRPr="00F04FD4" w:rsidDel="005F4FD1">
          <w:rPr>
            <w:rFonts w:eastAsia="Times New Roman" w:cs="Times New Roman"/>
            <w:bCs/>
            <w:szCs w:val="36"/>
            <w:lang w:eastAsia="de-DE"/>
          </w:rPr>
          <w:delText>l</w:delText>
        </w:r>
      </w:del>
      <w:del w:id="70" w:author="Drittort" w:date="2022-04-04T17:17:00Z">
        <w:r w:rsidRPr="00F04FD4" w:rsidDel="005F4FD1">
          <w:rPr>
            <w:rFonts w:eastAsia="Times New Roman" w:cs="Times New Roman"/>
            <w:bCs/>
            <w:szCs w:val="36"/>
            <w:lang w:eastAsia="de-DE"/>
          </w:rPr>
          <w:delText>öwe – lion, Meise  - m</w:delText>
        </w:r>
      </w:del>
      <w:del w:id="71" w:author="Drittort" w:date="2022-04-04T17:16:00Z">
        <w:r w:rsidRPr="00F04FD4" w:rsidDel="005F4FD1">
          <w:rPr>
            <w:rFonts w:eastAsia="Times New Roman" w:cs="Times New Roman"/>
            <w:bCs/>
            <w:szCs w:val="36"/>
            <w:lang w:eastAsia="de-DE"/>
          </w:rPr>
          <w:delText>e</w:delText>
        </w:r>
      </w:del>
      <w:del w:id="72" w:author="Drittort" w:date="2022-04-04T17:17:00Z">
        <w:r w:rsidRPr="00F04FD4" w:rsidDel="005F4FD1">
          <w:rPr>
            <w:rFonts w:eastAsia="Times New Roman" w:cs="Times New Roman"/>
            <w:bCs/>
            <w:szCs w:val="36"/>
            <w:lang w:eastAsia="de-DE"/>
          </w:rPr>
          <w:delText>sange, Dromedar -  dromadaire,</w:delText>
        </w:r>
      </w:del>
    </w:p>
    <w:p w:rsidR="00583236" w:rsidDel="005F4FD1" w:rsidRDefault="002A0385" w:rsidP="001E6523">
      <w:pPr>
        <w:pStyle w:val="Listenabsatz"/>
        <w:spacing w:before="100" w:beforeAutospacing="1" w:after="100" w:afterAutospacing="1"/>
        <w:ind w:left="1045"/>
        <w:outlineLvl w:val="1"/>
        <w:rPr>
          <w:del w:id="73" w:author="Drittort" w:date="2022-04-04T17:17:00Z"/>
          <w:rFonts w:eastAsia="Times New Roman" w:cs="Times New Roman"/>
          <w:bCs/>
          <w:szCs w:val="36"/>
          <w:lang w:eastAsia="de-DE"/>
        </w:rPr>
      </w:pPr>
      <w:del w:id="74" w:author="Drittort" w:date="2022-04-04T17:17:00Z">
        <w:r w:rsidDel="005F4FD1">
          <w:rPr>
            <w:rFonts w:eastAsia="Times New Roman" w:cs="Times New Roman"/>
            <w:bCs/>
            <w:szCs w:val="36"/>
            <w:lang w:eastAsia="de-DE"/>
          </w:rPr>
          <w:delText xml:space="preserve"> Mücke – moustique</w:delText>
        </w:r>
      </w:del>
      <w:del w:id="75" w:author="Drittort" w:date="2022-03-21T15:10:00Z">
        <w:r w:rsidDel="00D02D59">
          <w:rPr>
            <w:rFonts w:eastAsia="Times New Roman" w:cs="Times New Roman"/>
            <w:bCs/>
            <w:szCs w:val="36"/>
            <w:lang w:eastAsia="de-DE"/>
          </w:rPr>
          <w:delText>…</w:delText>
        </w:r>
      </w:del>
      <w:del w:id="76" w:author="Drittort" w:date="2022-04-04T17:17:00Z">
        <w:r w:rsidDel="005F4FD1">
          <w:rPr>
            <w:rFonts w:eastAsia="Times New Roman" w:cs="Times New Roman"/>
            <w:bCs/>
            <w:szCs w:val="36"/>
            <w:lang w:eastAsia="de-DE"/>
          </w:rPr>
          <w:delText>.).</w:delText>
        </w:r>
      </w:del>
    </w:p>
    <w:p w:rsidR="002A0385" w:rsidRPr="002A0385" w:rsidRDefault="002A0385" w:rsidP="001E6523">
      <w:pPr>
        <w:pStyle w:val="Listenabsatz"/>
        <w:spacing w:before="100" w:beforeAutospacing="1" w:after="100" w:afterAutospacing="1"/>
        <w:ind w:left="1045"/>
        <w:outlineLvl w:val="1"/>
        <w:rPr>
          <w:rFonts w:eastAsia="Times New Roman" w:cs="Times New Roman"/>
          <w:bCs/>
          <w:szCs w:val="36"/>
          <w:lang w:eastAsia="de-DE"/>
        </w:rPr>
      </w:pPr>
    </w:p>
    <w:p w:rsidR="00182718" w:rsidRDefault="00046E48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rFonts w:eastAsia="Times New Roman" w:cs="Times New Roman"/>
          <w:bCs/>
          <w:color w:val="000000" w:themeColor="text1"/>
          <w:szCs w:val="36"/>
          <w:lang w:eastAsia="de-DE"/>
        </w:rPr>
      </w:pPr>
      <w:r>
        <w:rPr>
          <w:rFonts w:eastAsia="Times New Roman" w:cs="Times New Roman"/>
          <w:bCs/>
          <w:color w:val="000000" w:themeColor="text1"/>
          <w:szCs w:val="36"/>
          <w:lang w:eastAsia="de-DE"/>
        </w:rPr>
        <w:t>Nennt die drei letzten deutschen Kanzler</w:t>
      </w:r>
      <w:r w:rsidR="00271592">
        <w:rPr>
          <w:rFonts w:eastAsia="Times New Roman" w:cs="Times New Roman"/>
          <w:bCs/>
          <w:color w:val="000000" w:themeColor="text1"/>
          <w:szCs w:val="36"/>
          <w:lang w:eastAsia="de-DE"/>
        </w:rPr>
        <w:t>.</w:t>
      </w:r>
    </w:p>
    <w:p w:rsidR="00046E48" w:rsidRPr="005F4FD1" w:rsidRDefault="00271592" w:rsidP="001E6523">
      <w:pPr>
        <w:pStyle w:val="Listenabsatz"/>
        <w:spacing w:before="100" w:beforeAutospacing="1" w:after="100" w:afterAutospacing="1"/>
        <w:ind w:left="532"/>
        <w:outlineLvl w:val="1"/>
        <w:rPr>
          <w:rFonts w:eastAsia="Times New Roman" w:cs="Times New Roman"/>
          <w:bCs/>
          <w:i/>
          <w:color w:val="000000" w:themeColor="text1"/>
          <w:szCs w:val="36"/>
          <w:lang w:val="fr-FR" w:eastAsia="de-DE"/>
          <w:rPrChange w:id="77" w:author="Drittort" w:date="2022-04-04T17:16:00Z">
            <w:rPr>
              <w:rFonts w:eastAsia="Times New Roman" w:cs="Times New Roman"/>
              <w:bCs/>
              <w:color w:val="000000" w:themeColor="text1"/>
              <w:szCs w:val="36"/>
              <w:lang w:val="fr-FR" w:eastAsia="de-DE"/>
            </w:rPr>
          </w:rPrChange>
        </w:rPr>
      </w:pPr>
      <w:r w:rsidRPr="00282CF4">
        <w:rPr>
          <w:rFonts w:eastAsia="Times New Roman" w:cs="Times New Roman"/>
          <w:bCs/>
          <w:color w:val="000000" w:themeColor="text1"/>
          <w:szCs w:val="36"/>
          <w:lang w:eastAsia="de-DE"/>
          <w:rPrChange w:id="78" w:author="33786" w:date="2022-03-25T11:45:00Z">
            <w:rPr>
              <w:rFonts w:eastAsia="Times New Roman" w:cs="Times New Roman"/>
              <w:bCs/>
              <w:color w:val="000000" w:themeColor="text1"/>
              <w:szCs w:val="36"/>
              <w:lang w:val="fr-FR" w:eastAsia="de-DE"/>
            </w:rPr>
          </w:rPrChange>
        </w:rPr>
        <w:t xml:space="preserve">   </w:t>
      </w:r>
      <w:r w:rsidR="00046E48" w:rsidRPr="005F4FD1">
        <w:rPr>
          <w:rFonts w:eastAsia="Times New Roman" w:cs="Times New Roman"/>
          <w:bCs/>
          <w:i/>
          <w:color w:val="000000" w:themeColor="text1"/>
          <w:szCs w:val="36"/>
          <w:lang w:val="fr-FR" w:eastAsia="de-DE"/>
          <w:rPrChange w:id="79" w:author="Drittort" w:date="2022-04-04T17:16:00Z">
            <w:rPr>
              <w:rFonts w:eastAsia="Times New Roman" w:cs="Times New Roman"/>
              <w:bCs/>
              <w:color w:val="000000" w:themeColor="text1"/>
              <w:szCs w:val="36"/>
              <w:lang w:val="fr-FR" w:eastAsia="de-DE"/>
            </w:rPr>
          </w:rPrChange>
        </w:rPr>
        <w:t>Citez les trois derniers président</w:t>
      </w:r>
      <w:ins w:id="80" w:author="Drittort" w:date="2022-04-04T17:16:00Z">
        <w:r w:rsidR="005F4FD1" w:rsidRPr="005F4FD1">
          <w:rPr>
            <w:rFonts w:eastAsia="Times New Roman" w:cs="Times New Roman"/>
            <w:bCs/>
            <w:i/>
            <w:color w:val="000000" w:themeColor="text1"/>
            <w:szCs w:val="36"/>
            <w:lang w:val="fr-FR" w:eastAsia="de-DE"/>
            <w:rPrChange w:id="81" w:author="Drittort" w:date="2022-04-04T17:16:00Z">
              <w:rPr>
                <w:rFonts w:eastAsia="Times New Roman" w:cs="Times New Roman"/>
                <w:bCs/>
                <w:color w:val="000000" w:themeColor="text1"/>
                <w:szCs w:val="36"/>
                <w:lang w:val="fr-FR" w:eastAsia="de-DE"/>
              </w:rPr>
            </w:rPrChange>
          </w:rPr>
          <w:t>s</w:t>
        </w:r>
      </w:ins>
      <w:r w:rsidR="00046E48" w:rsidRPr="005F4FD1">
        <w:rPr>
          <w:rFonts w:eastAsia="Times New Roman" w:cs="Times New Roman"/>
          <w:bCs/>
          <w:i/>
          <w:color w:val="000000" w:themeColor="text1"/>
          <w:szCs w:val="36"/>
          <w:lang w:val="fr-FR" w:eastAsia="de-DE"/>
          <w:rPrChange w:id="82" w:author="Drittort" w:date="2022-04-04T17:16:00Z">
            <w:rPr>
              <w:rFonts w:eastAsia="Times New Roman" w:cs="Times New Roman"/>
              <w:bCs/>
              <w:color w:val="000000" w:themeColor="text1"/>
              <w:szCs w:val="36"/>
              <w:lang w:val="fr-FR" w:eastAsia="de-DE"/>
            </w:rPr>
          </w:rPrChange>
        </w:rPr>
        <w:t xml:space="preserve"> français.</w:t>
      </w:r>
    </w:p>
    <w:p w:rsidR="00046E48" w:rsidRPr="005F4FD1" w:rsidRDefault="00046E48" w:rsidP="001E6523">
      <w:pPr>
        <w:pStyle w:val="Listenabsatz"/>
        <w:spacing w:before="100" w:beforeAutospacing="1" w:after="100" w:afterAutospacing="1"/>
        <w:ind w:left="532"/>
        <w:outlineLvl w:val="1"/>
        <w:rPr>
          <w:rFonts w:eastAsia="Times New Roman" w:cs="Times New Roman"/>
          <w:bCs/>
          <w:i/>
          <w:color w:val="000000" w:themeColor="text1"/>
          <w:szCs w:val="36"/>
          <w:lang w:val="fr-FR" w:eastAsia="de-DE"/>
          <w:rPrChange w:id="83" w:author="Drittort" w:date="2022-04-04T17:16:00Z">
            <w:rPr>
              <w:rFonts w:eastAsia="Times New Roman" w:cs="Times New Roman"/>
              <w:bCs/>
              <w:color w:val="000000" w:themeColor="text1"/>
              <w:szCs w:val="36"/>
              <w:lang w:val="fr-FR" w:eastAsia="de-DE"/>
            </w:rPr>
          </w:rPrChange>
        </w:rPr>
      </w:pPr>
    </w:p>
    <w:p w:rsidR="00583236" w:rsidRPr="001E6523" w:rsidRDefault="00583236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532"/>
        <w:outlineLvl w:val="1"/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</w:pPr>
      <w:r w:rsidRPr="00B96F54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>Rückt fünf Felder vor.</w:t>
      </w:r>
      <w:r w:rsid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</w:r>
      <w:r w:rsid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</w:r>
      <w:r w:rsid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</w:r>
      <w:r w:rsid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</w:r>
      <w:r w:rsid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</w:r>
      <w:r w:rsid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</w:r>
      <w:proofErr w:type="spellStart"/>
      <w:r w:rsidRPr="001E6523">
        <w:rPr>
          <w:rFonts w:eastAsia="Times New Roman" w:cs="Times New Roman"/>
          <w:b/>
          <w:bCs/>
          <w:i/>
          <w:color w:val="000000" w:themeColor="text1"/>
          <w:szCs w:val="36"/>
          <w:highlight w:val="cyan"/>
          <w:lang w:eastAsia="de-DE"/>
        </w:rPr>
        <w:t>Avancez</w:t>
      </w:r>
      <w:proofErr w:type="spellEnd"/>
      <w:r w:rsidRPr="001E6523">
        <w:rPr>
          <w:rFonts w:eastAsia="Times New Roman" w:cs="Times New Roman"/>
          <w:b/>
          <w:bCs/>
          <w:i/>
          <w:color w:val="000000" w:themeColor="text1"/>
          <w:szCs w:val="36"/>
          <w:highlight w:val="cyan"/>
          <w:lang w:eastAsia="de-DE"/>
        </w:rPr>
        <w:t xml:space="preserve"> de </w:t>
      </w:r>
      <w:proofErr w:type="spellStart"/>
      <w:r w:rsidRPr="001E6523">
        <w:rPr>
          <w:rFonts w:eastAsia="Times New Roman" w:cs="Times New Roman"/>
          <w:b/>
          <w:bCs/>
          <w:i/>
          <w:color w:val="000000" w:themeColor="text1"/>
          <w:szCs w:val="36"/>
          <w:highlight w:val="cyan"/>
          <w:lang w:eastAsia="de-DE"/>
        </w:rPr>
        <w:t>cinq</w:t>
      </w:r>
      <w:proofErr w:type="spellEnd"/>
      <w:r w:rsidRPr="001E6523">
        <w:rPr>
          <w:rFonts w:eastAsia="Times New Roman" w:cs="Times New Roman"/>
          <w:b/>
          <w:bCs/>
          <w:i/>
          <w:color w:val="000000" w:themeColor="text1"/>
          <w:szCs w:val="36"/>
          <w:highlight w:val="cyan"/>
          <w:lang w:eastAsia="de-DE"/>
        </w:rPr>
        <w:t xml:space="preserve"> </w:t>
      </w:r>
      <w:proofErr w:type="spellStart"/>
      <w:r w:rsidRPr="001E6523">
        <w:rPr>
          <w:rFonts w:eastAsia="Times New Roman" w:cs="Times New Roman"/>
          <w:b/>
          <w:bCs/>
          <w:i/>
          <w:color w:val="000000" w:themeColor="text1"/>
          <w:szCs w:val="36"/>
          <w:highlight w:val="cyan"/>
          <w:lang w:eastAsia="de-DE"/>
        </w:rPr>
        <w:t>cases</w:t>
      </w:r>
      <w:proofErr w:type="spellEnd"/>
    </w:p>
    <w:p w:rsidR="00182718" w:rsidRPr="00583236" w:rsidRDefault="00182718" w:rsidP="001E6523">
      <w:pPr>
        <w:pStyle w:val="Listenabsatz"/>
        <w:spacing w:before="100" w:beforeAutospacing="1" w:after="100" w:afterAutospacing="1"/>
        <w:ind w:left="1045"/>
        <w:outlineLvl w:val="1"/>
        <w:rPr>
          <w:rFonts w:eastAsia="Times New Roman" w:cs="Times New Roman"/>
          <w:bCs/>
          <w:color w:val="000000" w:themeColor="text1"/>
          <w:szCs w:val="36"/>
          <w:highlight w:val="cyan"/>
          <w:lang w:eastAsia="de-DE"/>
        </w:rPr>
      </w:pPr>
    </w:p>
    <w:p w:rsidR="001E6523" w:rsidRDefault="00593919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rFonts w:eastAsia="Times New Roman" w:cs="Times New Roman"/>
          <w:bCs/>
          <w:color w:val="000000" w:themeColor="text1"/>
          <w:szCs w:val="36"/>
          <w:lang w:eastAsia="de-DE"/>
        </w:rPr>
      </w:pPr>
      <w:r w:rsidRPr="00084929">
        <w:rPr>
          <w:rFonts w:eastAsia="Times New Roman" w:cs="Times New Roman"/>
          <w:bCs/>
          <w:color w:val="000000" w:themeColor="text1"/>
          <w:szCs w:val="36"/>
          <w:lang w:eastAsia="de-DE"/>
        </w:rPr>
        <w:t>Nennt und zeigt fünf Körperteile auf Französisch. (für Deutsche)</w:t>
      </w:r>
    </w:p>
    <w:p w:rsidR="00593919" w:rsidRPr="001E6523" w:rsidRDefault="00593919" w:rsidP="001E6523">
      <w:pPr>
        <w:pStyle w:val="Listenabsatz"/>
        <w:spacing w:before="100" w:beforeAutospacing="1" w:after="100" w:afterAutospacing="1"/>
        <w:ind w:left="532"/>
        <w:outlineLvl w:val="1"/>
        <w:rPr>
          <w:rFonts w:eastAsia="Times New Roman" w:cs="Times New Roman"/>
          <w:bCs/>
          <w:color w:val="000000" w:themeColor="text1"/>
          <w:szCs w:val="36"/>
          <w:lang w:val="fr-FR" w:eastAsia="de-DE"/>
        </w:rPr>
      </w:pPr>
      <w:r w:rsidRPr="001E6523">
        <w:rPr>
          <w:rFonts w:eastAsia="Times New Roman" w:cs="Times New Roman"/>
          <w:bCs/>
          <w:i/>
          <w:color w:val="000000" w:themeColor="text1"/>
          <w:szCs w:val="36"/>
          <w:lang w:val="fr-FR" w:eastAsia="de-DE"/>
        </w:rPr>
        <w:t xml:space="preserve">Enumérez et montrez cinq parties du corps en allemand. </w:t>
      </w:r>
      <w:r w:rsidR="00182718" w:rsidRPr="001E6523">
        <w:rPr>
          <w:rFonts w:eastAsia="Times New Roman" w:cs="Times New Roman"/>
          <w:bCs/>
          <w:i/>
          <w:color w:val="000000" w:themeColor="text1"/>
          <w:szCs w:val="36"/>
          <w:lang w:val="fr-FR" w:eastAsia="de-DE"/>
        </w:rPr>
        <w:t>(</w:t>
      </w:r>
      <w:proofErr w:type="gramStart"/>
      <w:r w:rsidR="00182718" w:rsidRPr="001E6523">
        <w:rPr>
          <w:rFonts w:eastAsia="Times New Roman" w:cs="Times New Roman"/>
          <w:bCs/>
          <w:i/>
          <w:color w:val="000000" w:themeColor="text1"/>
          <w:szCs w:val="36"/>
          <w:lang w:val="fr-FR" w:eastAsia="de-DE"/>
        </w:rPr>
        <w:t>pour</w:t>
      </w:r>
      <w:proofErr w:type="gramEnd"/>
      <w:r w:rsidR="00182718" w:rsidRPr="001E6523">
        <w:rPr>
          <w:rFonts w:eastAsia="Times New Roman" w:cs="Times New Roman"/>
          <w:bCs/>
          <w:i/>
          <w:color w:val="000000" w:themeColor="text1"/>
          <w:szCs w:val="36"/>
          <w:lang w:val="fr-FR" w:eastAsia="de-DE"/>
        </w:rPr>
        <w:t xml:space="preserve"> les F</w:t>
      </w:r>
      <w:r w:rsidRPr="001E6523">
        <w:rPr>
          <w:rFonts w:eastAsia="Times New Roman" w:cs="Times New Roman"/>
          <w:bCs/>
          <w:i/>
          <w:color w:val="000000" w:themeColor="text1"/>
          <w:szCs w:val="36"/>
          <w:lang w:val="fr-FR" w:eastAsia="de-DE"/>
        </w:rPr>
        <w:t>rançais</w:t>
      </w:r>
      <w:r w:rsidRPr="001E6523">
        <w:rPr>
          <w:rFonts w:eastAsia="Times New Roman" w:cs="Times New Roman"/>
          <w:bCs/>
          <w:color w:val="000000" w:themeColor="text1"/>
          <w:szCs w:val="36"/>
          <w:lang w:val="fr-FR" w:eastAsia="de-DE"/>
        </w:rPr>
        <w:t>)</w:t>
      </w:r>
    </w:p>
    <w:p w:rsidR="00593919" w:rsidRPr="001E6523" w:rsidRDefault="00593919" w:rsidP="001E6523">
      <w:pPr>
        <w:pStyle w:val="Listenabsatz"/>
        <w:spacing w:before="100" w:beforeAutospacing="1" w:after="100" w:afterAutospacing="1"/>
        <w:ind w:left="1045"/>
        <w:outlineLvl w:val="1"/>
        <w:rPr>
          <w:rFonts w:eastAsia="Times New Roman" w:cs="Times New Roman"/>
          <w:bCs/>
          <w:szCs w:val="36"/>
          <w:lang w:val="fr-FR" w:eastAsia="de-DE"/>
        </w:rPr>
      </w:pPr>
    </w:p>
    <w:p w:rsidR="001E6523" w:rsidRDefault="00182718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rFonts w:eastAsia="Times New Roman" w:cs="Times New Roman"/>
          <w:bCs/>
          <w:szCs w:val="36"/>
          <w:lang w:eastAsia="de-DE"/>
        </w:rPr>
      </w:pPr>
      <w:r>
        <w:rPr>
          <w:rFonts w:eastAsia="Times New Roman" w:cs="Times New Roman"/>
          <w:bCs/>
          <w:szCs w:val="36"/>
          <w:lang w:eastAsia="de-DE"/>
        </w:rPr>
        <w:t>Nennt</w:t>
      </w:r>
      <w:r w:rsidR="006346A5">
        <w:rPr>
          <w:rFonts w:eastAsia="Times New Roman" w:cs="Times New Roman"/>
          <w:bCs/>
          <w:szCs w:val="36"/>
          <w:lang w:eastAsia="de-DE"/>
        </w:rPr>
        <w:t xml:space="preserve"> drei</w:t>
      </w:r>
      <w:r w:rsidR="00593919" w:rsidRPr="00F04FD4">
        <w:rPr>
          <w:rFonts w:eastAsia="Times New Roman" w:cs="Times New Roman"/>
          <w:bCs/>
          <w:szCs w:val="36"/>
          <w:lang w:eastAsia="de-DE"/>
        </w:rPr>
        <w:t xml:space="preserve"> französische Millionen</w:t>
      </w:r>
      <w:del w:id="84" w:author="Drittort" w:date="2022-04-04T17:42:00Z">
        <w:r w:rsidR="00593919" w:rsidRPr="00F04FD4" w:rsidDel="00884722">
          <w:rPr>
            <w:rFonts w:eastAsia="Times New Roman" w:cs="Times New Roman"/>
            <w:bCs/>
            <w:szCs w:val="36"/>
            <w:lang w:eastAsia="de-DE"/>
          </w:rPr>
          <w:delText>e</w:delText>
        </w:r>
      </w:del>
      <w:r w:rsidR="00593919" w:rsidRPr="00F04FD4">
        <w:rPr>
          <w:rFonts w:eastAsia="Times New Roman" w:cs="Times New Roman"/>
          <w:bCs/>
          <w:szCs w:val="36"/>
          <w:lang w:eastAsia="de-DE"/>
        </w:rPr>
        <w:t>städte (für Deutsche)</w:t>
      </w:r>
    </w:p>
    <w:p w:rsidR="00593919" w:rsidRPr="001E6523" w:rsidRDefault="006346A5" w:rsidP="001E6523">
      <w:pPr>
        <w:pStyle w:val="Listenabsatz"/>
        <w:spacing w:before="100" w:beforeAutospacing="1" w:after="100" w:afterAutospacing="1"/>
        <w:ind w:left="532"/>
        <w:outlineLvl w:val="1"/>
        <w:rPr>
          <w:rFonts w:eastAsia="Times New Roman" w:cs="Times New Roman"/>
          <w:bCs/>
          <w:szCs w:val="36"/>
          <w:lang w:val="fr-FR" w:eastAsia="de-DE"/>
        </w:rPr>
      </w:pPr>
      <w:r w:rsidRPr="001E6523">
        <w:rPr>
          <w:rFonts w:eastAsia="Times New Roman" w:cs="Times New Roman"/>
          <w:bCs/>
          <w:i/>
          <w:szCs w:val="36"/>
          <w:lang w:val="fr-FR" w:eastAsia="de-DE"/>
        </w:rPr>
        <w:t>Enumérez trois</w:t>
      </w:r>
      <w:r w:rsidR="00593919" w:rsidRPr="001E6523">
        <w:rPr>
          <w:rFonts w:eastAsia="Times New Roman" w:cs="Times New Roman"/>
          <w:bCs/>
          <w:i/>
          <w:szCs w:val="36"/>
          <w:lang w:val="fr-FR" w:eastAsia="de-DE"/>
        </w:rPr>
        <w:t xml:space="preserve"> v</w:t>
      </w:r>
      <w:r w:rsidR="00182718" w:rsidRPr="001E6523">
        <w:rPr>
          <w:rFonts w:eastAsia="Times New Roman" w:cs="Times New Roman"/>
          <w:bCs/>
          <w:i/>
          <w:szCs w:val="36"/>
          <w:lang w:val="fr-FR" w:eastAsia="de-DE"/>
        </w:rPr>
        <w:t>illes allemandes qui ont plus d</w:t>
      </w:r>
      <w:r w:rsidR="00593919" w:rsidRPr="001E6523">
        <w:rPr>
          <w:rFonts w:eastAsia="Times New Roman" w:cs="Times New Roman"/>
          <w:bCs/>
          <w:i/>
          <w:szCs w:val="36"/>
          <w:lang w:val="fr-FR" w:eastAsia="de-DE"/>
        </w:rPr>
        <w:t xml:space="preserve">’un </w:t>
      </w:r>
      <w:r w:rsidR="00182718" w:rsidRPr="001E6523">
        <w:rPr>
          <w:rFonts w:eastAsia="Times New Roman" w:cs="Times New Roman"/>
          <w:bCs/>
          <w:i/>
          <w:szCs w:val="36"/>
          <w:lang w:val="fr-FR" w:eastAsia="de-DE"/>
        </w:rPr>
        <w:t>million d’habitants. (</w:t>
      </w:r>
      <w:proofErr w:type="gramStart"/>
      <w:r w:rsidR="00182718" w:rsidRPr="001E6523">
        <w:rPr>
          <w:rFonts w:eastAsia="Times New Roman" w:cs="Times New Roman"/>
          <w:bCs/>
          <w:i/>
          <w:szCs w:val="36"/>
          <w:lang w:val="fr-FR" w:eastAsia="de-DE"/>
        </w:rPr>
        <w:t>pour</w:t>
      </w:r>
      <w:proofErr w:type="gramEnd"/>
      <w:r w:rsidR="00182718" w:rsidRPr="001E6523">
        <w:rPr>
          <w:rFonts w:eastAsia="Times New Roman" w:cs="Times New Roman"/>
          <w:bCs/>
          <w:i/>
          <w:szCs w:val="36"/>
          <w:lang w:val="fr-FR" w:eastAsia="de-DE"/>
        </w:rPr>
        <w:t xml:space="preserve"> les F</w:t>
      </w:r>
      <w:r w:rsidR="00593919" w:rsidRPr="001E6523">
        <w:rPr>
          <w:rFonts w:eastAsia="Times New Roman" w:cs="Times New Roman"/>
          <w:bCs/>
          <w:i/>
          <w:szCs w:val="36"/>
          <w:lang w:val="fr-FR" w:eastAsia="de-DE"/>
        </w:rPr>
        <w:t>rançais)</w:t>
      </w:r>
    </w:p>
    <w:p w:rsidR="00593919" w:rsidRPr="006346A5" w:rsidRDefault="00593919" w:rsidP="001E6523">
      <w:pPr>
        <w:pStyle w:val="Listenabsatz"/>
        <w:spacing w:before="100" w:beforeAutospacing="1" w:after="100" w:afterAutospacing="1"/>
        <w:ind w:left="1045"/>
        <w:outlineLvl w:val="1"/>
        <w:rPr>
          <w:rFonts w:eastAsia="Times New Roman" w:cs="Times New Roman"/>
          <w:bCs/>
          <w:szCs w:val="36"/>
          <w:lang w:val="fr-FR" w:eastAsia="de-DE"/>
        </w:rPr>
      </w:pPr>
    </w:p>
    <w:p w:rsidR="00503B3F" w:rsidRDefault="001E6523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rFonts w:eastAsia="Times New Roman" w:cs="Times New Roman"/>
          <w:bCs/>
          <w:szCs w:val="36"/>
          <w:lang w:eastAsia="de-DE"/>
        </w:rPr>
      </w:pPr>
      <w:r w:rsidRPr="001E6523">
        <w:rPr>
          <w:rFonts w:eastAsia="Times New Roman" w:cs="Times New Roman"/>
          <w:bCs/>
          <w:szCs w:val="36"/>
          <w:lang w:eastAsia="de-DE"/>
        </w:rPr>
        <w:t xml:space="preserve"> Wie viel</w:t>
      </w:r>
      <w:ins w:id="85" w:author="Drittort" w:date="2022-04-04T17:47:00Z">
        <w:r w:rsidR="0072557E">
          <w:rPr>
            <w:rFonts w:eastAsia="Times New Roman" w:cs="Times New Roman"/>
            <w:bCs/>
            <w:szCs w:val="36"/>
            <w:lang w:eastAsia="de-DE"/>
          </w:rPr>
          <w:t>e</w:t>
        </w:r>
      </w:ins>
      <w:r w:rsidRPr="001E6523">
        <w:rPr>
          <w:rFonts w:eastAsia="Times New Roman" w:cs="Times New Roman"/>
          <w:bCs/>
          <w:szCs w:val="36"/>
          <w:lang w:eastAsia="de-DE"/>
        </w:rPr>
        <w:t xml:space="preserve"> Länder gehören a</w:t>
      </w:r>
      <w:r>
        <w:rPr>
          <w:rFonts w:eastAsia="Times New Roman" w:cs="Times New Roman"/>
          <w:bCs/>
          <w:szCs w:val="36"/>
          <w:lang w:eastAsia="de-DE"/>
        </w:rPr>
        <w:t>ktuell der europäischen Union an?</w:t>
      </w:r>
      <w:r w:rsidR="00271592">
        <w:rPr>
          <w:rFonts w:eastAsia="Times New Roman" w:cs="Times New Roman"/>
          <w:bCs/>
          <w:szCs w:val="36"/>
          <w:lang w:eastAsia="de-DE"/>
        </w:rPr>
        <w:t xml:space="preserve"> Nenn</w:t>
      </w:r>
      <w:ins w:id="86" w:author="Drittort" w:date="2022-04-04T17:04:00Z">
        <w:r w:rsidR="005042A0">
          <w:rPr>
            <w:rFonts w:eastAsia="Times New Roman" w:cs="Times New Roman"/>
            <w:bCs/>
            <w:szCs w:val="36"/>
            <w:lang w:eastAsia="de-DE"/>
          </w:rPr>
          <w:t>t</w:t>
        </w:r>
      </w:ins>
      <w:del w:id="87" w:author="Drittort" w:date="2022-04-04T17:04:00Z">
        <w:r w:rsidR="00271592" w:rsidDel="005042A0">
          <w:rPr>
            <w:rFonts w:eastAsia="Times New Roman" w:cs="Times New Roman"/>
            <w:bCs/>
            <w:szCs w:val="36"/>
            <w:lang w:eastAsia="de-DE"/>
          </w:rPr>
          <w:delText>e</w:delText>
        </w:r>
      </w:del>
      <w:r w:rsidR="00271592">
        <w:rPr>
          <w:rFonts w:eastAsia="Times New Roman" w:cs="Times New Roman"/>
          <w:bCs/>
          <w:szCs w:val="36"/>
          <w:lang w:eastAsia="de-DE"/>
        </w:rPr>
        <w:t xml:space="preserve"> drei europäische Länder, die ihr nicht angehören?</w:t>
      </w:r>
    </w:p>
    <w:p w:rsidR="005042A0" w:rsidRDefault="00271592">
      <w:pPr>
        <w:pStyle w:val="Listenabsatz"/>
        <w:spacing w:before="100" w:beforeAutospacing="1" w:after="100" w:afterAutospacing="1"/>
        <w:ind w:left="532"/>
        <w:outlineLvl w:val="1"/>
        <w:rPr>
          <w:ins w:id="88" w:author="Drittort" w:date="2022-04-04T17:05:00Z"/>
          <w:rFonts w:eastAsia="Times New Roman" w:cs="Times New Roman"/>
          <w:bCs/>
          <w:szCs w:val="36"/>
          <w:lang w:val="fr-FR" w:eastAsia="de-DE"/>
        </w:rPr>
      </w:pPr>
      <w:r w:rsidRPr="00282CF4">
        <w:rPr>
          <w:rFonts w:eastAsia="Times New Roman" w:cs="Times New Roman"/>
          <w:bCs/>
          <w:szCs w:val="36"/>
          <w:lang w:eastAsia="de-DE"/>
          <w:rPrChange w:id="89" w:author="33786" w:date="2022-03-25T11:45:00Z">
            <w:rPr>
              <w:rFonts w:eastAsia="Times New Roman" w:cs="Times New Roman"/>
              <w:bCs/>
              <w:szCs w:val="36"/>
              <w:lang w:val="fr-FR" w:eastAsia="de-DE"/>
            </w:rPr>
          </w:rPrChange>
        </w:rPr>
        <w:t xml:space="preserve">   </w:t>
      </w:r>
      <w:r w:rsidR="001E6523" w:rsidRPr="001E6523">
        <w:rPr>
          <w:rFonts w:eastAsia="Times New Roman" w:cs="Times New Roman"/>
          <w:bCs/>
          <w:szCs w:val="36"/>
          <w:lang w:val="fr-FR" w:eastAsia="de-DE"/>
        </w:rPr>
        <w:t>C</w:t>
      </w:r>
      <w:r w:rsidR="001E6523">
        <w:rPr>
          <w:rFonts w:eastAsia="Times New Roman" w:cs="Times New Roman"/>
          <w:bCs/>
          <w:szCs w:val="36"/>
          <w:lang w:val="fr-FR" w:eastAsia="de-DE"/>
        </w:rPr>
        <w:t>o</w:t>
      </w:r>
      <w:r w:rsidR="001E6523" w:rsidRPr="001E6523">
        <w:rPr>
          <w:rFonts w:eastAsia="Times New Roman" w:cs="Times New Roman"/>
          <w:bCs/>
          <w:szCs w:val="36"/>
          <w:lang w:val="fr-FR" w:eastAsia="de-DE"/>
        </w:rPr>
        <w:t xml:space="preserve">mbien de pays appartiennent </w:t>
      </w:r>
      <w:r w:rsidR="001E6523">
        <w:rPr>
          <w:rFonts w:eastAsia="Times New Roman" w:cs="Times New Roman"/>
          <w:bCs/>
          <w:szCs w:val="36"/>
          <w:lang w:val="fr-FR" w:eastAsia="de-DE"/>
        </w:rPr>
        <w:t>actuellement à l’Union Européenne ?</w:t>
      </w:r>
      <w:r>
        <w:rPr>
          <w:rFonts w:eastAsia="Times New Roman" w:cs="Times New Roman"/>
          <w:bCs/>
          <w:szCs w:val="36"/>
          <w:lang w:val="fr-FR" w:eastAsia="de-DE"/>
        </w:rPr>
        <w:t xml:space="preserve"> Citez trois pays européen</w:t>
      </w:r>
      <w:ins w:id="90" w:author="Drittort" w:date="2022-04-04T17:04:00Z">
        <w:r w:rsidR="005042A0">
          <w:rPr>
            <w:rFonts w:eastAsia="Times New Roman" w:cs="Times New Roman"/>
            <w:bCs/>
            <w:szCs w:val="36"/>
            <w:lang w:val="fr-FR" w:eastAsia="de-DE"/>
          </w:rPr>
          <w:t>s</w:t>
        </w:r>
      </w:ins>
      <w:r>
        <w:rPr>
          <w:rFonts w:eastAsia="Times New Roman" w:cs="Times New Roman"/>
          <w:bCs/>
          <w:szCs w:val="36"/>
          <w:lang w:val="fr-FR" w:eastAsia="de-DE"/>
        </w:rPr>
        <w:t xml:space="preserve"> qui n’en </w:t>
      </w:r>
      <w:ins w:id="91" w:author="Drittort" w:date="2022-04-04T17:05:00Z">
        <w:r w:rsidR="005042A0">
          <w:rPr>
            <w:rFonts w:eastAsia="Times New Roman" w:cs="Times New Roman"/>
            <w:bCs/>
            <w:szCs w:val="36"/>
            <w:lang w:val="fr-FR" w:eastAsia="de-DE"/>
          </w:rPr>
          <w:t xml:space="preserve">  </w:t>
        </w:r>
      </w:ins>
    </w:p>
    <w:p w:rsidR="00271592" w:rsidDel="005042A0" w:rsidRDefault="005042A0" w:rsidP="001E6523">
      <w:pPr>
        <w:pStyle w:val="Listenabsatz"/>
        <w:spacing w:before="100" w:beforeAutospacing="1" w:after="100" w:afterAutospacing="1"/>
        <w:ind w:left="532"/>
        <w:outlineLvl w:val="1"/>
        <w:rPr>
          <w:del w:id="92" w:author="Drittort" w:date="2022-04-04T17:04:00Z"/>
          <w:rFonts w:eastAsia="Times New Roman" w:cs="Times New Roman"/>
          <w:bCs/>
          <w:szCs w:val="36"/>
          <w:lang w:val="fr-FR" w:eastAsia="de-DE"/>
        </w:rPr>
      </w:pPr>
      <w:ins w:id="93" w:author="Drittort" w:date="2022-04-04T17:05:00Z">
        <w:r>
          <w:rPr>
            <w:rFonts w:eastAsia="Times New Roman" w:cs="Times New Roman"/>
            <w:bCs/>
            <w:szCs w:val="36"/>
            <w:lang w:val="fr-FR" w:eastAsia="de-DE"/>
          </w:rPr>
          <w:t xml:space="preserve">   </w:t>
        </w:r>
      </w:ins>
      <w:r w:rsidR="00271592">
        <w:rPr>
          <w:rFonts w:eastAsia="Times New Roman" w:cs="Times New Roman"/>
          <w:bCs/>
          <w:szCs w:val="36"/>
          <w:lang w:val="fr-FR" w:eastAsia="de-DE"/>
        </w:rPr>
        <w:t xml:space="preserve">font </w:t>
      </w:r>
    </w:p>
    <w:p w:rsidR="001E6523" w:rsidRPr="005042A0" w:rsidRDefault="00271592">
      <w:pPr>
        <w:pStyle w:val="Listenabsatz"/>
        <w:spacing w:before="100" w:beforeAutospacing="1" w:after="100" w:afterAutospacing="1"/>
        <w:ind w:left="532"/>
        <w:outlineLvl w:val="1"/>
        <w:rPr>
          <w:lang w:val="fr-FR" w:eastAsia="de-DE"/>
        </w:rPr>
      </w:pPr>
      <w:del w:id="94" w:author="Drittort" w:date="2022-04-04T17:04:00Z">
        <w:r w:rsidRPr="005042A0" w:rsidDel="005042A0">
          <w:rPr>
            <w:lang w:val="fr-FR" w:eastAsia="de-DE"/>
          </w:rPr>
          <w:delText xml:space="preserve">   </w:delText>
        </w:r>
      </w:del>
      <w:proofErr w:type="gramStart"/>
      <w:r w:rsidRPr="005042A0">
        <w:rPr>
          <w:lang w:val="fr-FR" w:eastAsia="de-DE"/>
        </w:rPr>
        <w:t>pas</w:t>
      </w:r>
      <w:proofErr w:type="gramEnd"/>
      <w:r w:rsidRPr="005042A0">
        <w:rPr>
          <w:lang w:val="fr-FR" w:eastAsia="de-DE"/>
        </w:rPr>
        <w:t xml:space="preserve"> parti</w:t>
      </w:r>
      <w:ins w:id="95" w:author="Drittort" w:date="2022-04-04T17:04:00Z">
        <w:r w:rsidR="005042A0">
          <w:rPr>
            <w:lang w:val="fr-FR" w:eastAsia="de-DE"/>
          </w:rPr>
          <w:t>e</w:t>
        </w:r>
      </w:ins>
      <w:r w:rsidRPr="005042A0">
        <w:rPr>
          <w:lang w:val="fr-FR" w:eastAsia="de-DE"/>
        </w:rPr>
        <w:t>.</w:t>
      </w:r>
    </w:p>
    <w:p w:rsidR="00503B3F" w:rsidRPr="001E6523" w:rsidRDefault="00503B3F" w:rsidP="001E6523">
      <w:pPr>
        <w:pStyle w:val="Listenabsatz"/>
        <w:spacing w:before="100" w:beforeAutospacing="1" w:after="100" w:afterAutospacing="1"/>
        <w:ind w:left="1045"/>
        <w:outlineLvl w:val="1"/>
        <w:rPr>
          <w:rFonts w:eastAsia="Times New Roman" w:cs="Times New Roman"/>
          <w:bCs/>
          <w:szCs w:val="36"/>
          <w:lang w:val="fr-FR" w:eastAsia="de-DE"/>
        </w:rPr>
      </w:pPr>
    </w:p>
    <w:p w:rsidR="001E6523" w:rsidRDefault="00593919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rFonts w:eastAsia="Times New Roman" w:cs="Times New Roman"/>
          <w:bCs/>
          <w:szCs w:val="36"/>
          <w:lang w:eastAsia="de-DE"/>
        </w:rPr>
      </w:pPr>
      <w:r w:rsidRPr="00F04FD4">
        <w:rPr>
          <w:rFonts w:eastAsia="Times New Roman" w:cs="Times New Roman"/>
          <w:bCs/>
          <w:szCs w:val="36"/>
          <w:lang w:eastAsia="de-DE"/>
        </w:rPr>
        <w:t>Wie viele Bundesländer hat Deutschland</w:t>
      </w:r>
      <w:ins w:id="96" w:author="Drittort" w:date="2022-04-04T17:05:00Z">
        <w:r w:rsidR="005042A0">
          <w:rPr>
            <w:rFonts w:eastAsia="Times New Roman" w:cs="Times New Roman"/>
            <w:bCs/>
            <w:szCs w:val="36"/>
            <w:lang w:eastAsia="de-DE"/>
          </w:rPr>
          <w:t>?</w:t>
        </w:r>
      </w:ins>
      <w:del w:id="97" w:author="Drittort" w:date="2022-04-04T17:05:00Z">
        <w:r w:rsidRPr="00F04FD4" w:rsidDel="005042A0">
          <w:rPr>
            <w:rFonts w:eastAsia="Times New Roman" w:cs="Times New Roman"/>
            <w:bCs/>
            <w:szCs w:val="36"/>
            <w:lang w:eastAsia="de-DE"/>
          </w:rPr>
          <w:delText>.</w:delText>
        </w:r>
      </w:del>
      <w:r w:rsidR="001E6523">
        <w:rPr>
          <w:rFonts w:eastAsia="Times New Roman" w:cs="Times New Roman"/>
          <w:bCs/>
          <w:szCs w:val="36"/>
          <w:lang w:eastAsia="de-DE"/>
        </w:rPr>
        <w:t xml:space="preserve"> </w:t>
      </w:r>
      <w:proofErr w:type="spellStart"/>
      <w:r w:rsidR="001E6523">
        <w:rPr>
          <w:rFonts w:eastAsia="Times New Roman" w:cs="Times New Roman"/>
          <w:bCs/>
          <w:szCs w:val="36"/>
          <w:lang w:eastAsia="de-DE"/>
        </w:rPr>
        <w:t>Citez</w:t>
      </w:r>
      <w:proofErr w:type="spellEnd"/>
      <w:r w:rsidR="001E6523">
        <w:rPr>
          <w:rFonts w:eastAsia="Times New Roman" w:cs="Times New Roman"/>
          <w:bCs/>
          <w:szCs w:val="36"/>
          <w:lang w:eastAsia="de-DE"/>
        </w:rPr>
        <w:t>-en 5</w:t>
      </w:r>
    </w:p>
    <w:p w:rsidR="00182718" w:rsidRDefault="00271592" w:rsidP="001E6523">
      <w:pPr>
        <w:pStyle w:val="Listenabsatz"/>
        <w:spacing w:before="100" w:beforeAutospacing="1" w:after="100" w:afterAutospacing="1"/>
        <w:ind w:left="532"/>
        <w:outlineLvl w:val="1"/>
        <w:rPr>
          <w:rFonts w:eastAsia="Times New Roman" w:cs="Times New Roman"/>
          <w:bCs/>
          <w:i/>
          <w:szCs w:val="36"/>
          <w:lang w:eastAsia="de-DE"/>
        </w:rPr>
      </w:pPr>
      <w:r>
        <w:rPr>
          <w:rFonts w:eastAsia="Times New Roman" w:cs="Times New Roman"/>
          <w:bCs/>
          <w:i/>
          <w:szCs w:val="36"/>
          <w:lang w:eastAsia="de-DE"/>
        </w:rPr>
        <w:t xml:space="preserve">  </w:t>
      </w:r>
      <w:r w:rsidR="00593919" w:rsidRPr="001E6523">
        <w:rPr>
          <w:rFonts w:eastAsia="Times New Roman" w:cs="Times New Roman"/>
          <w:bCs/>
          <w:i/>
          <w:szCs w:val="36"/>
          <w:lang w:eastAsia="de-DE"/>
        </w:rPr>
        <w:t>Wie viele Regionen hat Frankreic</w:t>
      </w:r>
      <w:ins w:id="98" w:author="Drittort" w:date="2022-04-04T17:05:00Z">
        <w:r w:rsidR="005042A0">
          <w:rPr>
            <w:rFonts w:eastAsia="Times New Roman" w:cs="Times New Roman"/>
            <w:bCs/>
            <w:i/>
            <w:szCs w:val="36"/>
            <w:lang w:eastAsia="de-DE"/>
          </w:rPr>
          <w:t>h?</w:t>
        </w:r>
      </w:ins>
      <w:del w:id="99" w:author="Drittort" w:date="2022-04-04T17:05:00Z">
        <w:r w:rsidR="00593919" w:rsidRPr="001E6523" w:rsidDel="005042A0">
          <w:rPr>
            <w:rFonts w:eastAsia="Times New Roman" w:cs="Times New Roman"/>
            <w:bCs/>
            <w:i/>
            <w:szCs w:val="36"/>
            <w:lang w:eastAsia="de-DE"/>
          </w:rPr>
          <w:delText>h</w:delText>
        </w:r>
        <w:r w:rsidR="001E6523" w:rsidRPr="001E6523" w:rsidDel="005042A0">
          <w:rPr>
            <w:rFonts w:eastAsia="Times New Roman" w:cs="Times New Roman"/>
            <w:bCs/>
            <w:i/>
            <w:szCs w:val="36"/>
            <w:lang w:eastAsia="de-DE"/>
          </w:rPr>
          <w:delText>.</w:delText>
        </w:r>
      </w:del>
      <w:r w:rsidR="001E6523" w:rsidRPr="001E6523">
        <w:rPr>
          <w:rFonts w:eastAsia="Times New Roman" w:cs="Times New Roman"/>
          <w:bCs/>
          <w:i/>
          <w:szCs w:val="36"/>
          <w:lang w:eastAsia="de-DE"/>
        </w:rPr>
        <w:t xml:space="preserve"> </w:t>
      </w:r>
      <w:proofErr w:type="spellStart"/>
      <w:r w:rsidR="001E6523" w:rsidRPr="001E6523">
        <w:rPr>
          <w:rFonts w:eastAsia="Times New Roman" w:cs="Times New Roman"/>
          <w:bCs/>
          <w:i/>
          <w:szCs w:val="36"/>
          <w:lang w:eastAsia="de-DE"/>
        </w:rPr>
        <w:t>Citez</w:t>
      </w:r>
      <w:proofErr w:type="spellEnd"/>
      <w:r w:rsidR="001E6523" w:rsidRPr="001E6523">
        <w:rPr>
          <w:rFonts w:eastAsia="Times New Roman" w:cs="Times New Roman"/>
          <w:bCs/>
          <w:i/>
          <w:szCs w:val="36"/>
          <w:lang w:eastAsia="de-DE"/>
        </w:rPr>
        <w:t xml:space="preserve">-en </w:t>
      </w:r>
      <w:ins w:id="100" w:author="Drittort" w:date="2022-04-04T17:05:00Z">
        <w:r w:rsidR="005042A0">
          <w:rPr>
            <w:rFonts w:eastAsia="Times New Roman" w:cs="Times New Roman"/>
            <w:bCs/>
            <w:i/>
            <w:szCs w:val="36"/>
            <w:lang w:eastAsia="de-DE"/>
          </w:rPr>
          <w:t>5</w:t>
        </w:r>
      </w:ins>
      <w:del w:id="101" w:author="Drittort" w:date="2022-04-04T17:05:00Z">
        <w:r w:rsidR="001E6523" w:rsidRPr="001E6523" w:rsidDel="005042A0">
          <w:rPr>
            <w:rFonts w:eastAsia="Times New Roman" w:cs="Times New Roman"/>
            <w:bCs/>
            <w:i/>
            <w:szCs w:val="36"/>
            <w:lang w:eastAsia="de-DE"/>
          </w:rPr>
          <w:delText>5</w:delText>
        </w:r>
      </w:del>
    </w:p>
    <w:p w:rsidR="001E6523" w:rsidRDefault="001E6523" w:rsidP="001E6523">
      <w:pPr>
        <w:pStyle w:val="Listenabsatz"/>
        <w:spacing w:before="100" w:beforeAutospacing="1" w:after="100" w:afterAutospacing="1"/>
        <w:ind w:left="532"/>
        <w:outlineLvl w:val="1"/>
        <w:rPr>
          <w:rFonts w:eastAsia="Times New Roman" w:cs="Times New Roman"/>
          <w:bCs/>
          <w:i/>
          <w:szCs w:val="36"/>
          <w:lang w:eastAsia="de-DE"/>
        </w:rPr>
      </w:pPr>
    </w:p>
    <w:p w:rsidR="001E6523" w:rsidRPr="00370F90" w:rsidRDefault="001E6523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rFonts w:eastAsia="Times New Roman" w:cs="Times New Roman"/>
          <w:bCs/>
          <w:szCs w:val="36"/>
          <w:lang w:eastAsia="de-DE"/>
        </w:rPr>
      </w:pPr>
      <w:r w:rsidRPr="00370F90">
        <w:rPr>
          <w:rFonts w:eastAsia="Times New Roman" w:cs="Times New Roman"/>
          <w:bCs/>
          <w:szCs w:val="36"/>
          <w:lang w:eastAsia="de-DE"/>
        </w:rPr>
        <w:t xml:space="preserve">Singt die erste Strophe von einem Lied vor, das ihr alle kennt.      </w:t>
      </w:r>
    </w:p>
    <w:p w:rsidR="001E6523" w:rsidRPr="001E6523" w:rsidRDefault="001E6523" w:rsidP="001E6523">
      <w:pPr>
        <w:pStyle w:val="Listenabsatz"/>
        <w:spacing w:before="100" w:beforeAutospacing="1" w:after="100" w:afterAutospacing="1"/>
        <w:ind w:left="532"/>
        <w:outlineLvl w:val="1"/>
        <w:rPr>
          <w:rFonts w:eastAsia="Times New Roman" w:cs="Times New Roman"/>
          <w:bCs/>
          <w:szCs w:val="36"/>
          <w:lang w:val="fr-FR" w:eastAsia="de-DE"/>
        </w:rPr>
      </w:pPr>
      <w:r w:rsidRPr="00370F90">
        <w:rPr>
          <w:rFonts w:eastAsia="Times New Roman" w:cs="Times New Roman"/>
          <w:bCs/>
          <w:i/>
          <w:szCs w:val="36"/>
          <w:lang w:val="fr-FR" w:eastAsia="de-DE"/>
        </w:rPr>
        <w:t>Chantez la 1</w:t>
      </w:r>
      <w:ins w:id="102" w:author="Drittort" w:date="2022-04-04T17:05:00Z">
        <w:r w:rsidR="005042A0">
          <w:rPr>
            <w:rFonts w:eastAsia="Times New Roman" w:cs="Times New Roman"/>
            <w:bCs/>
            <w:i/>
            <w:szCs w:val="36"/>
            <w:lang w:val="fr-FR" w:eastAsia="de-DE"/>
          </w:rPr>
          <w:t>ère</w:t>
        </w:r>
      </w:ins>
      <w:del w:id="103" w:author="Drittort" w:date="2022-04-04T17:05:00Z">
        <w:r w:rsidRPr="00370F90" w:rsidDel="005042A0">
          <w:rPr>
            <w:rFonts w:eastAsia="Times New Roman" w:cs="Times New Roman"/>
            <w:bCs/>
            <w:i/>
            <w:szCs w:val="36"/>
            <w:lang w:val="fr-FR" w:eastAsia="de-DE"/>
          </w:rPr>
          <w:delText>ere</w:delText>
        </w:r>
      </w:del>
      <w:r w:rsidRPr="00370F90">
        <w:rPr>
          <w:rFonts w:eastAsia="Times New Roman" w:cs="Times New Roman"/>
          <w:bCs/>
          <w:i/>
          <w:szCs w:val="36"/>
          <w:lang w:val="fr-FR" w:eastAsia="de-DE"/>
        </w:rPr>
        <w:t xml:space="preserve"> strophe d’une chanson que vous connaissez tous.</w:t>
      </w:r>
    </w:p>
    <w:p w:rsidR="00593919" w:rsidRPr="001E6523" w:rsidRDefault="00593919" w:rsidP="001E6523">
      <w:pPr>
        <w:pStyle w:val="Listenabsatz"/>
        <w:spacing w:before="100" w:beforeAutospacing="1" w:after="100" w:afterAutospacing="1"/>
        <w:ind w:left="1045"/>
        <w:outlineLvl w:val="1"/>
        <w:rPr>
          <w:rFonts w:eastAsia="Times New Roman" w:cs="Times New Roman"/>
          <w:bCs/>
          <w:i/>
          <w:szCs w:val="36"/>
          <w:lang w:val="fr-FR" w:eastAsia="de-DE"/>
        </w:rPr>
      </w:pPr>
    </w:p>
    <w:p w:rsidR="00046E48" w:rsidRDefault="00593919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rFonts w:eastAsia="Times New Roman" w:cs="Times New Roman"/>
          <w:bCs/>
          <w:szCs w:val="36"/>
          <w:lang w:eastAsia="de-DE"/>
        </w:rPr>
      </w:pPr>
      <w:r w:rsidRPr="00F04FD4">
        <w:rPr>
          <w:rFonts w:eastAsia="Times New Roman" w:cs="Times New Roman"/>
          <w:bCs/>
          <w:szCs w:val="36"/>
          <w:lang w:eastAsia="de-DE"/>
        </w:rPr>
        <w:t>Nur den hat man über sich wenn man auf einer Bergspitze steht. (Rätsel)</w:t>
      </w:r>
    </w:p>
    <w:p w:rsidR="00593919" w:rsidRPr="00046E48" w:rsidRDefault="005042A0" w:rsidP="001E6523">
      <w:pPr>
        <w:pStyle w:val="Listenabsatz"/>
        <w:spacing w:before="100" w:beforeAutospacing="1" w:after="100" w:afterAutospacing="1"/>
        <w:ind w:left="532"/>
        <w:outlineLvl w:val="1"/>
        <w:rPr>
          <w:rFonts w:eastAsia="Times New Roman" w:cs="Times New Roman"/>
          <w:bCs/>
          <w:szCs w:val="36"/>
          <w:lang w:val="fr-FR" w:eastAsia="de-DE"/>
        </w:rPr>
      </w:pPr>
      <w:ins w:id="104" w:author="Drittort" w:date="2022-04-04T17:06:00Z">
        <w:r>
          <w:rPr>
            <w:rFonts w:eastAsia="Times New Roman" w:cs="Times New Roman"/>
            <w:bCs/>
            <w:i/>
            <w:szCs w:val="36"/>
            <w:lang w:val="fr-FR" w:eastAsia="de-DE"/>
          </w:rPr>
          <w:lastRenderedPageBreak/>
          <w:t xml:space="preserve">   Lui seul</w:t>
        </w:r>
      </w:ins>
      <w:del w:id="105" w:author="Drittort" w:date="2022-04-04T17:06:00Z">
        <w:r w:rsidR="00593919" w:rsidRPr="00046E48" w:rsidDel="005042A0">
          <w:rPr>
            <w:rFonts w:eastAsia="Times New Roman" w:cs="Times New Roman"/>
            <w:bCs/>
            <w:i/>
            <w:szCs w:val="36"/>
            <w:lang w:val="fr-FR" w:eastAsia="de-DE"/>
          </w:rPr>
          <w:delText>Seulement celui-ci</w:delText>
        </w:r>
      </w:del>
      <w:r w:rsidR="00593919" w:rsidRPr="00046E48">
        <w:rPr>
          <w:rFonts w:eastAsia="Times New Roman" w:cs="Times New Roman"/>
          <w:bCs/>
          <w:i/>
          <w:szCs w:val="36"/>
          <w:lang w:val="fr-FR" w:eastAsia="de-DE"/>
        </w:rPr>
        <w:t xml:space="preserve"> est au-dessus de vous quand vous êtes au sommet de la montagne. (</w:t>
      </w:r>
      <w:proofErr w:type="gramStart"/>
      <w:r w:rsidR="00593919" w:rsidRPr="00046E48">
        <w:rPr>
          <w:rFonts w:eastAsia="Times New Roman" w:cs="Times New Roman"/>
          <w:bCs/>
          <w:i/>
          <w:szCs w:val="36"/>
          <w:lang w:val="fr-FR" w:eastAsia="de-DE"/>
        </w:rPr>
        <w:t>devinette</w:t>
      </w:r>
      <w:proofErr w:type="gramEnd"/>
      <w:r w:rsidR="00593919" w:rsidRPr="00046E48">
        <w:rPr>
          <w:rFonts w:eastAsia="Times New Roman" w:cs="Times New Roman"/>
          <w:bCs/>
          <w:i/>
          <w:szCs w:val="36"/>
          <w:lang w:val="fr-FR" w:eastAsia="de-DE"/>
        </w:rPr>
        <w:t>)</w:t>
      </w:r>
    </w:p>
    <w:p w:rsidR="00BA7491" w:rsidRPr="00046E48" w:rsidRDefault="00BA7491" w:rsidP="001E6523">
      <w:pPr>
        <w:pStyle w:val="Listenabsatz"/>
        <w:spacing w:before="100" w:beforeAutospacing="1" w:after="100" w:afterAutospacing="1"/>
        <w:ind w:left="1045"/>
        <w:outlineLvl w:val="1"/>
        <w:rPr>
          <w:rFonts w:eastAsia="Times New Roman" w:cs="Times New Roman"/>
          <w:bCs/>
          <w:i/>
          <w:szCs w:val="36"/>
          <w:lang w:val="fr-FR" w:eastAsia="de-DE"/>
        </w:rPr>
      </w:pPr>
    </w:p>
    <w:p w:rsidR="00583236" w:rsidRPr="001E6523" w:rsidRDefault="00583236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532"/>
        <w:outlineLvl w:val="1"/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</w:pPr>
      <w:r w:rsidRPr="00A91ADC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>Rückt fünf Felder vor.</w:t>
      </w:r>
      <w:r w:rsid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 xml:space="preserve">   </w:t>
      </w:r>
      <w:r w:rsid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</w:r>
      <w:r w:rsid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</w:r>
      <w:r w:rsid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</w:r>
      <w:r w:rsid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</w:r>
      <w:r w:rsid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</w:r>
      <w:r w:rsid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</w:r>
      <w:proofErr w:type="spellStart"/>
      <w:r w:rsidRPr="001E6523">
        <w:rPr>
          <w:rFonts w:eastAsia="Times New Roman" w:cs="Times New Roman"/>
          <w:b/>
          <w:bCs/>
          <w:i/>
          <w:color w:val="000000" w:themeColor="text1"/>
          <w:szCs w:val="36"/>
          <w:highlight w:val="cyan"/>
          <w:lang w:eastAsia="de-DE"/>
        </w:rPr>
        <w:t>Avancez</w:t>
      </w:r>
      <w:proofErr w:type="spellEnd"/>
      <w:r w:rsidRPr="001E6523">
        <w:rPr>
          <w:rFonts w:eastAsia="Times New Roman" w:cs="Times New Roman"/>
          <w:b/>
          <w:bCs/>
          <w:i/>
          <w:color w:val="000000" w:themeColor="text1"/>
          <w:szCs w:val="36"/>
          <w:highlight w:val="cyan"/>
          <w:lang w:eastAsia="de-DE"/>
        </w:rPr>
        <w:t xml:space="preserve"> de </w:t>
      </w:r>
      <w:proofErr w:type="spellStart"/>
      <w:r w:rsidRPr="001E6523">
        <w:rPr>
          <w:rFonts w:eastAsia="Times New Roman" w:cs="Times New Roman"/>
          <w:b/>
          <w:bCs/>
          <w:i/>
          <w:color w:val="000000" w:themeColor="text1"/>
          <w:szCs w:val="36"/>
          <w:highlight w:val="cyan"/>
          <w:lang w:eastAsia="de-DE"/>
        </w:rPr>
        <w:t>cinq</w:t>
      </w:r>
      <w:proofErr w:type="spellEnd"/>
      <w:r w:rsidRPr="001E6523">
        <w:rPr>
          <w:rFonts w:eastAsia="Times New Roman" w:cs="Times New Roman"/>
          <w:b/>
          <w:bCs/>
          <w:i/>
          <w:color w:val="000000" w:themeColor="text1"/>
          <w:szCs w:val="36"/>
          <w:highlight w:val="cyan"/>
          <w:lang w:eastAsia="de-DE"/>
        </w:rPr>
        <w:t xml:space="preserve"> </w:t>
      </w:r>
      <w:proofErr w:type="spellStart"/>
      <w:r w:rsidRPr="001E6523">
        <w:rPr>
          <w:rFonts w:eastAsia="Times New Roman" w:cs="Times New Roman"/>
          <w:b/>
          <w:bCs/>
          <w:i/>
          <w:color w:val="000000" w:themeColor="text1"/>
          <w:szCs w:val="36"/>
          <w:highlight w:val="cyan"/>
          <w:lang w:eastAsia="de-DE"/>
        </w:rPr>
        <w:t>cases</w:t>
      </w:r>
      <w:proofErr w:type="spellEnd"/>
    </w:p>
    <w:p w:rsidR="00593919" w:rsidRPr="00F04FD4" w:rsidRDefault="00593919" w:rsidP="001E6523">
      <w:pPr>
        <w:pStyle w:val="Listenabsatz"/>
        <w:spacing w:before="100" w:beforeAutospacing="1" w:after="100" w:afterAutospacing="1"/>
        <w:ind w:left="1045"/>
        <w:outlineLvl w:val="1"/>
        <w:rPr>
          <w:rFonts w:eastAsia="Times New Roman" w:cs="Times New Roman"/>
          <w:bCs/>
          <w:szCs w:val="36"/>
          <w:lang w:eastAsia="de-DE"/>
        </w:rPr>
      </w:pPr>
    </w:p>
    <w:p w:rsidR="001E6523" w:rsidRDefault="00F04FD4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rFonts w:eastAsia="Times New Roman" w:cs="Times New Roman"/>
          <w:bCs/>
          <w:szCs w:val="36"/>
          <w:lang w:eastAsia="de-DE"/>
        </w:rPr>
      </w:pPr>
      <w:r>
        <w:rPr>
          <w:rFonts w:eastAsia="Times New Roman" w:cs="Times New Roman"/>
          <w:bCs/>
          <w:szCs w:val="36"/>
          <w:lang w:eastAsia="de-DE"/>
        </w:rPr>
        <w:t>Nenn</w:t>
      </w:r>
      <w:ins w:id="106" w:author="Drittort" w:date="2022-04-04T17:47:00Z">
        <w:r w:rsidR="0072557E">
          <w:rPr>
            <w:rFonts w:eastAsia="Times New Roman" w:cs="Times New Roman"/>
            <w:bCs/>
            <w:szCs w:val="36"/>
            <w:lang w:eastAsia="de-DE"/>
          </w:rPr>
          <w:t>t</w:t>
        </w:r>
      </w:ins>
      <w:del w:id="107" w:author="Drittort" w:date="2022-04-04T17:47:00Z">
        <w:r w:rsidDel="0072557E">
          <w:rPr>
            <w:rFonts w:eastAsia="Times New Roman" w:cs="Times New Roman"/>
            <w:bCs/>
            <w:szCs w:val="36"/>
            <w:lang w:eastAsia="de-DE"/>
          </w:rPr>
          <w:delText>e</w:delText>
        </w:r>
      </w:del>
      <w:r>
        <w:rPr>
          <w:rFonts w:eastAsia="Times New Roman" w:cs="Times New Roman"/>
          <w:bCs/>
          <w:szCs w:val="36"/>
          <w:lang w:eastAsia="de-DE"/>
        </w:rPr>
        <w:t xml:space="preserve"> 5 europäische Hauptstädte (≠ Paris und Berlin)</w:t>
      </w:r>
    </w:p>
    <w:p w:rsidR="00F04FD4" w:rsidRPr="001E6523" w:rsidRDefault="00503B3F" w:rsidP="001E6523">
      <w:pPr>
        <w:pStyle w:val="Listenabsatz"/>
        <w:spacing w:before="100" w:beforeAutospacing="1" w:after="100" w:afterAutospacing="1"/>
        <w:ind w:left="532"/>
        <w:outlineLvl w:val="1"/>
        <w:rPr>
          <w:rFonts w:eastAsia="Times New Roman" w:cs="Times New Roman"/>
          <w:bCs/>
          <w:szCs w:val="36"/>
          <w:lang w:val="fr-FR" w:eastAsia="de-DE"/>
        </w:rPr>
      </w:pPr>
      <w:r w:rsidRPr="001E6523">
        <w:rPr>
          <w:rFonts w:eastAsia="Times New Roman" w:cs="Times New Roman"/>
          <w:bCs/>
          <w:i/>
          <w:szCs w:val="36"/>
          <w:lang w:val="fr-FR" w:eastAsia="de-DE"/>
        </w:rPr>
        <w:t>Enumérez</w:t>
      </w:r>
      <w:r w:rsidR="00F04FD4" w:rsidRPr="001E6523">
        <w:rPr>
          <w:rFonts w:eastAsia="Times New Roman" w:cs="Times New Roman"/>
          <w:bCs/>
          <w:i/>
          <w:szCs w:val="36"/>
          <w:lang w:val="fr-FR" w:eastAsia="de-DE"/>
        </w:rPr>
        <w:t xml:space="preserve"> cinq capitales européennes </w:t>
      </w:r>
      <w:del w:id="108" w:author="Drittort" w:date="2022-04-04T17:47:00Z">
        <w:r w:rsidR="00F04FD4" w:rsidRPr="001E6523" w:rsidDel="0072557E">
          <w:rPr>
            <w:rFonts w:eastAsia="Times New Roman" w:cs="Times New Roman"/>
            <w:bCs/>
            <w:i/>
            <w:szCs w:val="36"/>
            <w:lang w:val="fr-FR" w:eastAsia="de-DE"/>
          </w:rPr>
          <w:delText xml:space="preserve"> </w:delText>
        </w:r>
      </w:del>
      <w:r w:rsidR="00F04FD4" w:rsidRPr="001E6523">
        <w:rPr>
          <w:rFonts w:eastAsia="Times New Roman" w:cs="Times New Roman"/>
          <w:bCs/>
          <w:i/>
          <w:szCs w:val="36"/>
          <w:lang w:val="fr-FR" w:eastAsia="de-DE"/>
        </w:rPr>
        <w:t>(≠ Paris et Berlin)</w:t>
      </w:r>
    </w:p>
    <w:p w:rsidR="00F04FD4" w:rsidRPr="00F04FD4" w:rsidRDefault="00F04FD4" w:rsidP="001E6523">
      <w:pPr>
        <w:pStyle w:val="Listenabsatz"/>
        <w:spacing w:before="100" w:beforeAutospacing="1" w:after="100" w:afterAutospacing="1"/>
        <w:ind w:left="1045"/>
        <w:outlineLvl w:val="1"/>
        <w:rPr>
          <w:rFonts w:eastAsia="Times New Roman" w:cs="Times New Roman"/>
          <w:bCs/>
          <w:sz w:val="24"/>
          <w:szCs w:val="36"/>
          <w:lang w:val="fr-FR" w:eastAsia="de-DE"/>
        </w:rPr>
      </w:pPr>
    </w:p>
    <w:p w:rsidR="00282CF4" w:rsidRPr="00282CF4" w:rsidRDefault="00282CF4" w:rsidP="009C1F37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ins w:id="109" w:author="33786" w:date="2022-03-25T11:49:00Z"/>
          <w:rFonts w:eastAsia="Times New Roman" w:cs="Times New Roman"/>
          <w:bCs/>
          <w:szCs w:val="36"/>
          <w:lang w:eastAsia="de-DE"/>
          <w:rPrChange w:id="110" w:author="33786" w:date="2022-03-25T11:50:00Z">
            <w:rPr>
              <w:ins w:id="111" w:author="33786" w:date="2022-03-25T11:49:00Z"/>
              <w:rFonts w:eastAsia="Times New Roman" w:cs="Times New Roman"/>
              <w:bCs/>
              <w:szCs w:val="36"/>
              <w:lang w:val="fr-FR" w:eastAsia="de-DE"/>
            </w:rPr>
          </w:rPrChange>
        </w:rPr>
      </w:pPr>
      <w:ins w:id="112" w:author="33786" w:date="2022-03-25T11:49:00Z">
        <w:r w:rsidRPr="00282CF4">
          <w:rPr>
            <w:rFonts w:eastAsia="Times New Roman" w:cs="Times New Roman"/>
            <w:bCs/>
            <w:szCs w:val="36"/>
            <w:lang w:eastAsia="de-DE"/>
            <w:rPrChange w:id="113" w:author="33786" w:date="2022-03-25T11:50:00Z">
              <w:rPr>
                <w:rFonts w:eastAsia="Times New Roman" w:cs="Times New Roman"/>
                <w:bCs/>
                <w:i/>
                <w:szCs w:val="36"/>
                <w:lang w:val="fr-FR" w:eastAsia="de-DE"/>
              </w:rPr>
            </w:rPrChange>
          </w:rPr>
          <w:t>Hakt euch unter und h</w:t>
        </w:r>
        <w:r w:rsidRPr="00282CF4">
          <w:rPr>
            <w:rFonts w:eastAsia="Times New Roman" w:cs="Times New Roman"/>
            <w:bCs/>
            <w:szCs w:val="36"/>
            <w:lang w:eastAsia="de-DE"/>
            <w:rPrChange w:id="114" w:author="33786" w:date="2022-03-25T11:50:00Z">
              <w:rPr>
                <w:rFonts w:eastAsia="Times New Roman" w:cs="Times New Roman"/>
                <w:bCs/>
                <w:i/>
                <w:szCs w:val="36"/>
                <w:lang w:eastAsia="de-DE"/>
              </w:rPr>
            </w:rPrChange>
          </w:rPr>
          <w:t>üpft au</w:t>
        </w:r>
      </w:ins>
      <w:ins w:id="115" w:author="33786" w:date="2022-03-25T11:50:00Z">
        <w:r>
          <w:rPr>
            <w:rFonts w:eastAsia="Times New Roman" w:cs="Times New Roman"/>
            <w:bCs/>
            <w:szCs w:val="36"/>
            <w:lang w:eastAsia="de-DE"/>
          </w:rPr>
          <w:t>f</w:t>
        </w:r>
      </w:ins>
      <w:ins w:id="116" w:author="33786" w:date="2022-03-25T11:49:00Z">
        <w:r w:rsidRPr="00282CF4">
          <w:rPr>
            <w:rFonts w:eastAsia="Times New Roman" w:cs="Times New Roman"/>
            <w:bCs/>
            <w:szCs w:val="36"/>
            <w:lang w:eastAsia="de-DE"/>
            <w:rPrChange w:id="117" w:author="33786" w:date="2022-03-25T11:50:00Z">
              <w:rPr>
                <w:rFonts w:eastAsia="Times New Roman" w:cs="Times New Roman"/>
                <w:bCs/>
                <w:i/>
                <w:szCs w:val="36"/>
                <w:lang w:eastAsia="de-DE"/>
              </w:rPr>
            </w:rPrChange>
          </w:rPr>
          <w:t xml:space="preserve"> einem Bein </w:t>
        </w:r>
      </w:ins>
      <w:ins w:id="118" w:author="33786" w:date="2022-03-25T11:50:00Z">
        <w:r w:rsidRPr="00282CF4">
          <w:rPr>
            <w:rFonts w:eastAsia="Times New Roman" w:cs="Times New Roman"/>
            <w:bCs/>
            <w:szCs w:val="36"/>
            <w:lang w:eastAsia="de-DE"/>
            <w:rPrChange w:id="119" w:author="33786" w:date="2022-03-25T11:50:00Z">
              <w:rPr>
                <w:rFonts w:eastAsia="Times New Roman" w:cs="Times New Roman"/>
                <w:bCs/>
                <w:i/>
                <w:szCs w:val="36"/>
                <w:lang w:eastAsia="de-DE"/>
              </w:rPr>
            </w:rPrChange>
          </w:rPr>
          <w:t>über eine Distanz von 50 m ohne zu fallen</w:t>
        </w:r>
        <w:r>
          <w:rPr>
            <w:rFonts w:eastAsia="Times New Roman" w:cs="Times New Roman"/>
            <w:bCs/>
            <w:szCs w:val="36"/>
            <w:lang w:eastAsia="de-DE"/>
          </w:rPr>
          <w:t>.</w:t>
        </w:r>
      </w:ins>
    </w:p>
    <w:p w:rsidR="00F04FD4" w:rsidRPr="00282CF4" w:rsidDel="00282CF4" w:rsidRDefault="00282CF4">
      <w:pPr>
        <w:pStyle w:val="Listenabsatz"/>
        <w:spacing w:before="100" w:beforeAutospacing="1" w:after="100" w:afterAutospacing="1"/>
        <w:ind w:left="674"/>
        <w:outlineLvl w:val="1"/>
        <w:rPr>
          <w:del w:id="120" w:author="33786" w:date="2022-03-25T11:45:00Z"/>
          <w:rFonts w:eastAsia="Times New Roman" w:cs="Times New Roman"/>
          <w:bCs/>
          <w:i/>
          <w:szCs w:val="36"/>
          <w:lang w:val="fr-FR" w:eastAsia="de-DE"/>
          <w:rPrChange w:id="121" w:author="33786" w:date="2022-03-25T11:48:00Z">
            <w:rPr>
              <w:del w:id="122" w:author="33786" w:date="2022-03-25T11:45:00Z"/>
              <w:rFonts w:eastAsia="Times New Roman" w:cs="Times New Roman"/>
              <w:bCs/>
              <w:i/>
              <w:szCs w:val="36"/>
              <w:lang w:eastAsia="de-DE"/>
            </w:rPr>
          </w:rPrChange>
        </w:rPr>
        <w:pPrChange w:id="123" w:author="33786" w:date="2022-03-25T11:49:00Z">
          <w:pPr>
            <w:pStyle w:val="Listenabsatz"/>
            <w:numPr>
              <w:numId w:val="1"/>
            </w:numPr>
            <w:spacing w:before="100" w:beforeAutospacing="1" w:after="100" w:afterAutospacing="1"/>
            <w:ind w:left="674" w:hanging="360"/>
            <w:outlineLvl w:val="1"/>
          </w:pPr>
        </w:pPrChange>
      </w:pPr>
      <w:ins w:id="124" w:author="33786" w:date="2022-03-25T11:48:00Z">
        <w:r w:rsidRPr="00282CF4">
          <w:rPr>
            <w:rFonts w:eastAsia="Times New Roman" w:cs="Times New Roman"/>
            <w:bCs/>
            <w:szCs w:val="36"/>
            <w:lang w:val="fr-FR" w:eastAsia="de-DE"/>
            <w:rPrChange w:id="125" w:author="33786" w:date="2022-03-25T11:48:00Z">
              <w:rPr>
                <w:rFonts w:eastAsia="Times New Roman" w:cs="Times New Roman"/>
                <w:bCs/>
                <w:szCs w:val="36"/>
                <w:lang w:eastAsia="de-DE"/>
              </w:rPr>
            </w:rPrChange>
          </w:rPr>
          <w:t>Prenez</w:t>
        </w:r>
      </w:ins>
      <w:ins w:id="126" w:author="33786" w:date="2022-03-25T11:49:00Z">
        <w:r>
          <w:rPr>
            <w:rFonts w:eastAsia="Times New Roman" w:cs="Times New Roman"/>
            <w:bCs/>
            <w:szCs w:val="36"/>
            <w:lang w:val="fr-FR" w:eastAsia="de-DE"/>
          </w:rPr>
          <w:t>-</w:t>
        </w:r>
      </w:ins>
      <w:ins w:id="127" w:author="33786" w:date="2022-03-25T11:48:00Z">
        <w:r w:rsidRPr="00282CF4">
          <w:rPr>
            <w:rFonts w:eastAsia="Times New Roman" w:cs="Times New Roman"/>
            <w:bCs/>
            <w:szCs w:val="36"/>
            <w:lang w:val="fr-FR" w:eastAsia="de-DE"/>
            <w:rPrChange w:id="128" w:author="33786" w:date="2022-03-25T11:48:00Z">
              <w:rPr>
                <w:rFonts w:eastAsia="Times New Roman" w:cs="Times New Roman"/>
                <w:bCs/>
                <w:szCs w:val="36"/>
                <w:lang w:eastAsia="de-DE"/>
              </w:rPr>
            </w:rPrChange>
          </w:rPr>
          <w:t xml:space="preserve">vous par le </w:t>
        </w:r>
        <w:r>
          <w:rPr>
            <w:rFonts w:eastAsia="Times New Roman" w:cs="Times New Roman"/>
            <w:bCs/>
            <w:szCs w:val="36"/>
            <w:lang w:val="fr-FR" w:eastAsia="de-DE"/>
          </w:rPr>
          <w:t xml:space="preserve">bras et </w:t>
        </w:r>
      </w:ins>
      <w:ins w:id="129" w:author="33786" w:date="2022-03-25T11:49:00Z">
        <w:r>
          <w:rPr>
            <w:rFonts w:eastAsia="Times New Roman" w:cs="Times New Roman"/>
            <w:bCs/>
            <w:szCs w:val="36"/>
            <w:lang w:val="fr-FR" w:eastAsia="de-DE"/>
          </w:rPr>
          <w:t>avancez à cloche</w:t>
        </w:r>
      </w:ins>
      <w:ins w:id="130" w:author="Drittort" w:date="2022-04-04T17:42:00Z">
        <w:r w:rsidR="00884722">
          <w:rPr>
            <w:rFonts w:eastAsia="Times New Roman" w:cs="Times New Roman"/>
            <w:bCs/>
            <w:szCs w:val="36"/>
            <w:lang w:val="fr-FR" w:eastAsia="de-DE"/>
          </w:rPr>
          <w:t>-</w:t>
        </w:r>
      </w:ins>
      <w:ins w:id="131" w:author="33786" w:date="2022-03-25T11:49:00Z">
        <w:del w:id="132" w:author="Drittort" w:date="2022-04-04T17:42:00Z">
          <w:r w:rsidDel="00884722">
            <w:rPr>
              <w:rFonts w:eastAsia="Times New Roman" w:cs="Times New Roman"/>
              <w:bCs/>
              <w:szCs w:val="36"/>
              <w:lang w:val="fr-FR" w:eastAsia="de-DE"/>
            </w:rPr>
            <w:delText xml:space="preserve"> </w:delText>
          </w:r>
        </w:del>
        <w:r>
          <w:rPr>
            <w:rFonts w:eastAsia="Times New Roman" w:cs="Times New Roman"/>
            <w:bCs/>
            <w:szCs w:val="36"/>
            <w:lang w:val="fr-FR" w:eastAsia="de-DE"/>
          </w:rPr>
          <w:t>pied sur une distance de 50 m</w:t>
        </w:r>
      </w:ins>
      <w:ins w:id="133" w:author="33786" w:date="2022-03-25T11:50:00Z">
        <w:r>
          <w:rPr>
            <w:rFonts w:eastAsia="Times New Roman" w:cs="Times New Roman"/>
            <w:bCs/>
            <w:szCs w:val="36"/>
            <w:lang w:val="fr-FR" w:eastAsia="de-DE"/>
          </w:rPr>
          <w:t xml:space="preserve"> sans tomber.</w:t>
        </w:r>
      </w:ins>
      <w:ins w:id="134" w:author="Drittort" w:date="2022-03-21T15:16:00Z">
        <w:del w:id="135" w:author="33786" w:date="2022-03-25T11:46:00Z">
          <w:r w:rsidR="00D02D59" w:rsidRPr="00282CF4" w:rsidDel="00282CF4">
            <w:rPr>
              <w:rFonts w:eastAsia="Times New Roman" w:cs="Times New Roman"/>
              <w:bCs/>
              <w:szCs w:val="36"/>
              <w:lang w:val="fr-FR" w:eastAsia="de-DE"/>
              <w:rPrChange w:id="136" w:author="33786" w:date="2022-03-25T11:48:00Z">
                <w:rPr>
                  <w:rFonts w:eastAsia="Times New Roman" w:cs="Times New Roman"/>
                  <w:bCs/>
                  <w:szCs w:val="36"/>
                  <w:lang w:eastAsia="de-DE"/>
                </w:rPr>
              </w:rPrChange>
            </w:rPr>
            <w:delText xml:space="preserve">Macht einen Dreibeinlauf (aber mit allen Gruppenmitgliedern), indem ihr die Beine mit </w:delText>
          </w:r>
        </w:del>
      </w:ins>
      <w:ins w:id="137" w:author="Drittort" w:date="2022-03-21T15:17:00Z">
        <w:del w:id="138" w:author="33786" w:date="2022-03-25T11:46:00Z">
          <w:r w:rsidR="008F41E6" w:rsidRPr="00282CF4" w:rsidDel="00282CF4">
            <w:rPr>
              <w:rFonts w:eastAsia="Times New Roman" w:cs="Times New Roman"/>
              <w:bCs/>
              <w:szCs w:val="36"/>
              <w:lang w:val="fr-FR" w:eastAsia="de-DE"/>
              <w:rPrChange w:id="139" w:author="33786" w:date="2022-03-25T11:48:00Z">
                <w:rPr>
                  <w:rFonts w:eastAsia="Times New Roman" w:cs="Times New Roman"/>
                  <w:bCs/>
                  <w:szCs w:val="36"/>
                  <w:lang w:eastAsia="de-DE"/>
                </w:rPr>
              </w:rPrChange>
            </w:rPr>
            <w:delText xml:space="preserve">Schals </w:delText>
          </w:r>
          <w:r w:rsidR="00D02D59" w:rsidRPr="00282CF4" w:rsidDel="00282CF4">
            <w:rPr>
              <w:rFonts w:eastAsia="Times New Roman" w:cs="Times New Roman"/>
              <w:bCs/>
              <w:szCs w:val="36"/>
              <w:lang w:val="fr-FR" w:eastAsia="de-DE"/>
              <w:rPrChange w:id="140" w:author="33786" w:date="2022-03-25T11:48:00Z">
                <w:rPr>
                  <w:rFonts w:eastAsia="Times New Roman" w:cs="Times New Roman"/>
                  <w:bCs/>
                  <w:szCs w:val="36"/>
                  <w:lang w:eastAsia="de-DE"/>
                </w:rPr>
              </w:rPrChange>
            </w:rPr>
            <w:delText xml:space="preserve">zusammenbindet. </w:delText>
          </w:r>
        </w:del>
      </w:ins>
      <w:ins w:id="141" w:author="Drittort" w:date="2022-03-21T15:16:00Z">
        <w:del w:id="142" w:author="33786" w:date="2022-03-25T11:46:00Z">
          <w:r w:rsidR="00D02D59" w:rsidRPr="00282CF4" w:rsidDel="00282CF4">
            <w:rPr>
              <w:rFonts w:eastAsia="Times New Roman" w:cs="Times New Roman"/>
              <w:bCs/>
              <w:szCs w:val="36"/>
              <w:lang w:val="fr-FR" w:eastAsia="de-DE"/>
              <w:rPrChange w:id="143" w:author="33786" w:date="2022-03-25T11:48:00Z">
                <w:rPr>
                  <w:rFonts w:eastAsia="Times New Roman" w:cs="Times New Roman"/>
                  <w:bCs/>
                  <w:szCs w:val="36"/>
                  <w:lang w:eastAsia="de-DE"/>
                </w:rPr>
              </w:rPrChange>
            </w:rPr>
            <w:delText xml:space="preserve"> </w:delText>
          </w:r>
        </w:del>
      </w:ins>
      <w:del w:id="144" w:author="Drittort" w:date="2022-03-21T15:16:00Z">
        <w:r w:rsidR="00FC5BE2" w:rsidRPr="00282CF4" w:rsidDel="00D02D59">
          <w:rPr>
            <w:rFonts w:eastAsia="Times New Roman" w:cs="Times New Roman"/>
            <w:bCs/>
            <w:szCs w:val="36"/>
            <w:lang w:val="fr-FR" w:eastAsia="de-DE"/>
            <w:rPrChange w:id="145" w:author="33786" w:date="2022-03-25T11:48:00Z">
              <w:rPr>
                <w:rFonts w:eastAsia="Times New Roman" w:cs="Times New Roman"/>
                <w:bCs/>
                <w:szCs w:val="36"/>
                <w:lang w:eastAsia="de-DE"/>
              </w:rPr>
            </w:rPrChange>
          </w:rPr>
          <w:delText xml:space="preserve">Bindet die Beine eurer Gruppe mit einem Stück Stoff/Schal zusammen und lauft damit eine Strecke von ca. 50 Metern </w:delText>
        </w:r>
      </w:del>
      <w:ins w:id="146" w:author="Drittort" w:date="2022-03-21T15:17:00Z">
        <w:del w:id="147" w:author="33786" w:date="2022-03-25T11:45:00Z">
          <w:r w:rsidR="00D02D59" w:rsidRPr="00282CF4" w:rsidDel="00282CF4">
            <w:rPr>
              <w:rFonts w:eastAsia="Times New Roman" w:cs="Times New Roman"/>
              <w:bCs/>
              <w:szCs w:val="36"/>
              <w:lang w:val="fr-FR" w:eastAsia="de-DE"/>
              <w:rPrChange w:id="148" w:author="33786" w:date="2022-03-25T11:48:00Z">
                <w:rPr>
                  <w:rFonts w:eastAsia="Times New Roman" w:cs="Times New Roman"/>
                  <w:bCs/>
                  <w:szCs w:val="36"/>
                  <w:lang w:eastAsia="de-DE"/>
                </w:rPr>
              </w:rPrChange>
            </w:rPr>
            <w:delText>Lauft so eine Strecke von ca. 50 m ohne zu fallen.</w:delText>
          </w:r>
        </w:del>
      </w:ins>
      <w:del w:id="149" w:author="Drittort" w:date="2022-03-21T15:17:00Z">
        <w:r w:rsidR="00FC5BE2" w:rsidRPr="00282CF4" w:rsidDel="00D02D59">
          <w:rPr>
            <w:rFonts w:eastAsia="Times New Roman" w:cs="Times New Roman"/>
            <w:b/>
            <w:bCs/>
            <w:szCs w:val="36"/>
            <w:lang w:val="fr-FR" w:eastAsia="de-DE"/>
            <w:rPrChange w:id="150" w:author="33786" w:date="2022-03-25T11:48:00Z">
              <w:rPr>
                <w:rFonts w:eastAsia="Times New Roman" w:cs="Times New Roman"/>
                <w:bCs/>
                <w:szCs w:val="36"/>
                <w:lang w:eastAsia="de-DE"/>
              </w:rPr>
            </w:rPrChange>
          </w:rPr>
          <w:delText>ohne zu fallen</w:delText>
        </w:r>
        <w:r w:rsidR="00FC5BE2" w:rsidRPr="00282CF4" w:rsidDel="00D02D59">
          <w:rPr>
            <w:rFonts w:eastAsia="Times New Roman" w:cs="Times New Roman"/>
            <w:bCs/>
            <w:szCs w:val="36"/>
            <w:lang w:val="fr-FR" w:eastAsia="de-DE"/>
            <w:rPrChange w:id="151" w:author="33786" w:date="2022-03-25T11:48:00Z">
              <w:rPr>
                <w:rFonts w:eastAsia="Times New Roman" w:cs="Times New Roman"/>
                <w:bCs/>
                <w:szCs w:val="36"/>
                <w:lang w:eastAsia="de-DE"/>
              </w:rPr>
            </w:rPrChange>
          </w:rPr>
          <w:delText xml:space="preserve">. </w:delText>
        </w:r>
      </w:del>
    </w:p>
    <w:p w:rsidR="009C1F37" w:rsidRPr="00282CF4" w:rsidRDefault="008F41E6">
      <w:pPr>
        <w:pStyle w:val="Listenabsatz"/>
        <w:spacing w:before="100" w:beforeAutospacing="1" w:after="100" w:afterAutospacing="1"/>
        <w:ind w:left="674"/>
        <w:outlineLvl w:val="1"/>
        <w:rPr>
          <w:rFonts w:eastAsia="Times New Roman" w:cs="Times New Roman"/>
          <w:bCs/>
          <w:i/>
          <w:szCs w:val="36"/>
          <w:lang w:val="fr-FR" w:eastAsia="de-DE"/>
          <w:rPrChange w:id="152" w:author="33786" w:date="2022-03-25T11:48:00Z">
            <w:rPr>
              <w:rFonts w:eastAsia="Times New Roman" w:cs="Times New Roman"/>
              <w:bCs/>
              <w:i/>
              <w:szCs w:val="36"/>
              <w:lang w:eastAsia="de-DE"/>
            </w:rPr>
          </w:rPrChange>
        </w:rPr>
      </w:pPr>
      <w:ins w:id="153" w:author="Drittort" w:date="2022-03-21T15:18:00Z">
        <w:del w:id="154" w:author="33786" w:date="2022-03-25T11:45:00Z">
          <w:r w:rsidRPr="00282CF4" w:rsidDel="00282CF4">
            <w:rPr>
              <w:rFonts w:eastAsia="Times New Roman" w:cs="Times New Roman"/>
              <w:bCs/>
              <w:szCs w:val="36"/>
              <w:lang w:val="fr-FR" w:eastAsia="de-DE"/>
              <w:rPrChange w:id="155" w:author="33786" w:date="2022-03-25T11:45:00Z">
                <w:rPr>
                  <w:rFonts w:eastAsia="Times New Roman" w:cs="Times New Roman"/>
                  <w:bCs/>
                  <w:szCs w:val="36"/>
                  <w:lang w:eastAsia="de-DE"/>
                </w:rPr>
              </w:rPrChange>
            </w:rPr>
            <w:delText>Faites une course à trois jambes (avec tous les membres de votre groupe), en liant vos jambes par une écharpe</w:delText>
          </w:r>
        </w:del>
      </w:ins>
      <w:ins w:id="156" w:author="Drittort" w:date="2022-03-21T15:19:00Z">
        <w:del w:id="157" w:author="33786" w:date="2022-03-25T11:45:00Z">
          <w:r w:rsidRPr="00282CF4" w:rsidDel="00282CF4">
            <w:rPr>
              <w:rFonts w:eastAsia="Times New Roman" w:cs="Times New Roman"/>
              <w:bCs/>
              <w:szCs w:val="36"/>
              <w:lang w:val="fr-FR" w:eastAsia="de-DE"/>
              <w:rPrChange w:id="158" w:author="33786" w:date="2022-03-25T11:45:00Z">
                <w:rPr>
                  <w:rFonts w:eastAsia="Times New Roman" w:cs="Times New Roman"/>
                  <w:bCs/>
                  <w:szCs w:val="36"/>
                  <w:lang w:eastAsia="de-DE"/>
                </w:rPr>
              </w:rPrChange>
            </w:rPr>
            <w:delText xml:space="preserve">. </w:delText>
          </w:r>
          <w:r w:rsidRPr="00282CF4" w:rsidDel="00282CF4">
            <w:rPr>
              <w:rFonts w:eastAsia="Times New Roman" w:cs="Times New Roman"/>
              <w:bCs/>
              <w:szCs w:val="36"/>
              <w:lang w:val="fr-FR" w:eastAsia="de-DE"/>
              <w:rPrChange w:id="159" w:author="33786" w:date="2022-03-25T11:48:00Z">
                <w:rPr>
                  <w:rFonts w:eastAsia="Times New Roman" w:cs="Times New Roman"/>
                  <w:bCs/>
                  <w:szCs w:val="36"/>
                  <w:lang w:eastAsia="de-DE"/>
                </w:rPr>
              </w:rPrChange>
            </w:rPr>
            <w:delText>Parcourez ainsi une distance d’environ 50 m sans tomber.</w:delText>
          </w:r>
        </w:del>
      </w:ins>
      <w:del w:id="160" w:author="Drittort" w:date="2022-03-21T15:18:00Z">
        <w:r w:rsidR="009C1F37" w:rsidRPr="00282CF4" w:rsidDel="008F41E6">
          <w:rPr>
            <w:rFonts w:eastAsia="Times New Roman" w:cs="Times New Roman"/>
            <w:bCs/>
            <w:szCs w:val="36"/>
            <w:lang w:val="fr-FR" w:eastAsia="de-DE"/>
            <w:rPrChange w:id="161" w:author="33786" w:date="2022-03-25T11:48:00Z">
              <w:rPr>
                <w:rFonts w:eastAsia="Times New Roman" w:cs="Times New Roman"/>
                <w:bCs/>
                <w:szCs w:val="36"/>
                <w:lang w:eastAsia="de-DE"/>
              </w:rPr>
            </w:rPrChange>
          </w:rPr>
          <w:delText>Attachez les jambes de</w:delText>
        </w:r>
      </w:del>
      <w:del w:id="162" w:author="Drittort" w:date="2022-03-21T15:13:00Z">
        <w:r w:rsidR="009C1F37" w:rsidRPr="00282CF4" w:rsidDel="00D02D59">
          <w:rPr>
            <w:rFonts w:eastAsia="Times New Roman" w:cs="Times New Roman"/>
            <w:bCs/>
            <w:szCs w:val="36"/>
            <w:lang w:val="fr-FR" w:eastAsia="de-DE"/>
            <w:rPrChange w:id="163" w:author="33786" w:date="2022-03-25T11:48:00Z">
              <w:rPr>
                <w:rFonts w:eastAsia="Times New Roman" w:cs="Times New Roman"/>
                <w:bCs/>
                <w:szCs w:val="36"/>
                <w:lang w:eastAsia="de-DE"/>
              </w:rPr>
            </w:rPrChange>
          </w:rPr>
          <w:delText>s</w:delText>
        </w:r>
      </w:del>
      <w:del w:id="164" w:author="Drittort" w:date="2022-03-21T15:18:00Z">
        <w:r w:rsidR="009C1F37" w:rsidRPr="00282CF4" w:rsidDel="008F41E6">
          <w:rPr>
            <w:rFonts w:eastAsia="Times New Roman" w:cs="Times New Roman"/>
            <w:bCs/>
            <w:szCs w:val="36"/>
            <w:lang w:val="fr-FR" w:eastAsia="de-DE"/>
            <w:rPrChange w:id="165" w:author="33786" w:date="2022-03-25T11:48:00Z">
              <w:rPr>
                <w:rFonts w:eastAsia="Times New Roman" w:cs="Times New Roman"/>
                <w:bCs/>
                <w:szCs w:val="36"/>
                <w:lang w:eastAsia="de-DE"/>
              </w:rPr>
            </w:rPrChange>
          </w:rPr>
          <w:delText xml:space="preserve"> membres de votre groupe avec un tissu/écharpe et</w:delText>
        </w:r>
      </w:del>
      <w:del w:id="166" w:author="Drittort" w:date="2022-03-21T15:17:00Z">
        <w:r w:rsidR="009C1F37" w:rsidRPr="00282CF4" w:rsidDel="008F41E6">
          <w:rPr>
            <w:rFonts w:eastAsia="Times New Roman" w:cs="Times New Roman"/>
            <w:bCs/>
            <w:szCs w:val="36"/>
            <w:lang w:val="fr-FR" w:eastAsia="de-DE"/>
            <w:rPrChange w:id="167" w:author="33786" w:date="2022-03-25T11:48:00Z">
              <w:rPr>
                <w:rFonts w:eastAsia="Times New Roman" w:cs="Times New Roman"/>
                <w:bCs/>
                <w:szCs w:val="36"/>
                <w:lang w:eastAsia="de-DE"/>
              </w:rPr>
            </w:rPrChange>
          </w:rPr>
          <w:delText xml:space="preserve"> marchez  50 Meter sans tomber.</w:delText>
        </w:r>
      </w:del>
    </w:p>
    <w:p w:rsidR="00F04FD4" w:rsidRPr="00282CF4" w:rsidRDefault="00F04FD4" w:rsidP="001E6523">
      <w:pPr>
        <w:pStyle w:val="Listenabsatz"/>
        <w:spacing w:before="100" w:beforeAutospacing="1" w:after="100" w:afterAutospacing="1"/>
        <w:ind w:left="1045"/>
        <w:outlineLvl w:val="1"/>
        <w:rPr>
          <w:rFonts w:eastAsia="Times New Roman" w:cs="Times New Roman"/>
          <w:bCs/>
          <w:i/>
          <w:szCs w:val="36"/>
          <w:lang w:val="fr-FR" w:eastAsia="de-DE"/>
          <w:rPrChange w:id="168" w:author="33786" w:date="2022-03-25T11:48:00Z">
            <w:rPr>
              <w:rFonts w:eastAsia="Times New Roman" w:cs="Times New Roman"/>
              <w:bCs/>
              <w:i/>
              <w:szCs w:val="36"/>
              <w:lang w:eastAsia="de-DE"/>
            </w:rPr>
          </w:rPrChange>
        </w:rPr>
      </w:pPr>
    </w:p>
    <w:p w:rsidR="001E6523" w:rsidRPr="001E6523" w:rsidRDefault="001E6523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532"/>
        <w:outlineLvl w:val="1"/>
        <w:rPr>
          <w:rFonts w:eastAsia="Times New Roman" w:cs="Times New Roman"/>
          <w:bCs/>
          <w:szCs w:val="36"/>
          <w:lang w:val="fr-FR" w:eastAsia="de-DE"/>
        </w:rPr>
      </w:pPr>
      <w:r>
        <w:rPr>
          <w:rFonts w:eastAsia="Times New Roman" w:cs="Times New Roman"/>
          <w:bCs/>
          <w:szCs w:val="36"/>
          <w:lang w:eastAsia="de-DE"/>
        </w:rPr>
        <w:t>Welches Wort gehört nicht in diese Reihe</w:t>
      </w:r>
      <w:del w:id="169" w:author="Drittort" w:date="2022-03-21T15:19:00Z">
        <w:r w:rsidDel="008F41E6">
          <w:rPr>
            <w:rFonts w:eastAsia="Times New Roman" w:cs="Times New Roman"/>
            <w:bCs/>
            <w:szCs w:val="36"/>
            <w:lang w:eastAsia="de-DE"/>
          </w:rPr>
          <w:delText xml:space="preserve"> </w:delText>
        </w:r>
      </w:del>
      <w:r w:rsidRPr="001E6523">
        <w:rPr>
          <w:rFonts w:eastAsia="Times New Roman" w:cs="Times New Roman"/>
          <w:bCs/>
          <w:szCs w:val="36"/>
          <w:lang w:eastAsia="de-DE"/>
        </w:rPr>
        <w:t xml:space="preserve">?     </w:t>
      </w:r>
      <w:proofErr w:type="gramStart"/>
      <w:r w:rsidRPr="005F4FD1">
        <w:rPr>
          <w:rFonts w:eastAsia="Times New Roman" w:cs="Times New Roman"/>
          <w:b/>
          <w:bCs/>
          <w:szCs w:val="36"/>
          <w:highlight w:val="magenta"/>
          <w:lang w:val="fr-FR" w:eastAsia="de-DE"/>
          <w:rPrChange w:id="170" w:author="Drittort" w:date="2022-04-04T17:20:00Z">
            <w:rPr>
              <w:rFonts w:eastAsia="Times New Roman" w:cs="Times New Roman"/>
              <w:bCs/>
              <w:szCs w:val="36"/>
              <w:highlight w:val="magenta"/>
              <w:lang w:val="fr-FR" w:eastAsia="de-DE"/>
            </w:rPr>
          </w:rPrChange>
        </w:rPr>
        <w:t>son</w:t>
      </w:r>
      <w:proofErr w:type="gramEnd"/>
      <w:r w:rsidRPr="005F4FD1">
        <w:rPr>
          <w:rFonts w:eastAsia="Times New Roman" w:cs="Times New Roman"/>
          <w:b/>
          <w:bCs/>
          <w:szCs w:val="36"/>
          <w:highlight w:val="magenta"/>
          <w:lang w:val="fr-FR" w:eastAsia="de-DE"/>
          <w:rPrChange w:id="171" w:author="Drittort" w:date="2022-04-04T17:20:00Z">
            <w:rPr>
              <w:rFonts w:eastAsia="Times New Roman" w:cs="Times New Roman"/>
              <w:bCs/>
              <w:szCs w:val="36"/>
              <w:highlight w:val="magenta"/>
              <w:lang w:val="fr-FR" w:eastAsia="de-DE"/>
            </w:rPr>
          </w:rPrChange>
        </w:rPr>
        <w:t xml:space="preserve">   nous    ta    mes</w:t>
      </w:r>
      <w:r w:rsidRPr="001E6523">
        <w:rPr>
          <w:rFonts w:eastAsia="Times New Roman" w:cs="Times New Roman"/>
          <w:bCs/>
          <w:szCs w:val="36"/>
          <w:lang w:val="fr-FR" w:eastAsia="de-DE"/>
        </w:rPr>
        <w:t xml:space="preserve">    </w:t>
      </w:r>
      <w:proofErr w:type="spellStart"/>
      <w:r>
        <w:rPr>
          <w:rFonts w:eastAsia="Times New Roman" w:cs="Times New Roman"/>
          <w:bCs/>
          <w:szCs w:val="36"/>
          <w:lang w:val="fr-FR" w:eastAsia="de-DE"/>
        </w:rPr>
        <w:t>Warum</w:t>
      </w:r>
      <w:proofErr w:type="spellEnd"/>
      <w:r>
        <w:rPr>
          <w:rFonts w:eastAsia="Times New Roman" w:cs="Times New Roman"/>
          <w:bCs/>
          <w:szCs w:val="36"/>
          <w:lang w:val="fr-FR" w:eastAsia="de-DE"/>
        </w:rPr>
        <w:t> ?</w:t>
      </w:r>
    </w:p>
    <w:p w:rsidR="00087ECC" w:rsidRPr="001E6523" w:rsidRDefault="00087ECC" w:rsidP="001E6523">
      <w:pPr>
        <w:pStyle w:val="Listenabsatz"/>
        <w:spacing w:before="100" w:beforeAutospacing="1" w:after="100" w:afterAutospacing="1"/>
        <w:ind w:left="1045"/>
        <w:outlineLvl w:val="1"/>
        <w:rPr>
          <w:rFonts w:eastAsia="Times New Roman" w:cs="Times New Roman"/>
          <w:bCs/>
          <w:szCs w:val="36"/>
          <w:lang w:val="fr-FR" w:eastAsia="de-DE"/>
        </w:rPr>
      </w:pPr>
    </w:p>
    <w:p w:rsidR="001E6523" w:rsidRDefault="006346A5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rFonts w:eastAsia="Times New Roman" w:cs="Times New Roman"/>
          <w:b/>
          <w:bCs/>
          <w:szCs w:val="36"/>
          <w:lang w:eastAsia="de-DE"/>
        </w:rPr>
      </w:pPr>
      <w:r>
        <w:rPr>
          <w:rFonts w:eastAsia="Times New Roman" w:cs="Times New Roman"/>
          <w:bCs/>
          <w:szCs w:val="36"/>
          <w:lang w:eastAsia="de-DE"/>
        </w:rPr>
        <w:t>Zwei aus der Gruppe dürfen</w:t>
      </w:r>
      <w:r w:rsidR="00747BFC">
        <w:rPr>
          <w:rFonts w:eastAsia="Times New Roman" w:cs="Times New Roman"/>
          <w:bCs/>
          <w:szCs w:val="36"/>
          <w:lang w:eastAsia="de-DE"/>
        </w:rPr>
        <w:t xml:space="preserve"> einmal würfeln. Bei einer </w:t>
      </w:r>
      <w:r w:rsidR="00747BFC" w:rsidRPr="0025770E">
        <w:rPr>
          <w:rFonts w:eastAsia="Times New Roman" w:cs="Times New Roman"/>
          <w:b/>
          <w:bCs/>
          <w:szCs w:val="36"/>
          <w:lang w:eastAsia="de-DE"/>
        </w:rPr>
        <w:t>1</w:t>
      </w:r>
      <w:r w:rsidRPr="0025770E">
        <w:rPr>
          <w:rFonts w:eastAsia="Times New Roman" w:cs="Times New Roman"/>
          <w:b/>
          <w:bCs/>
          <w:szCs w:val="36"/>
          <w:lang w:eastAsia="de-DE"/>
        </w:rPr>
        <w:t xml:space="preserve">, 3, 5 bedeutet vorwärts 2,4,6 bedeutet </w:t>
      </w:r>
      <w:proofErr w:type="gramStart"/>
      <w:r w:rsidRPr="0025770E">
        <w:rPr>
          <w:rFonts w:eastAsia="Times New Roman" w:cs="Times New Roman"/>
          <w:b/>
          <w:bCs/>
          <w:szCs w:val="36"/>
          <w:lang w:eastAsia="de-DE"/>
        </w:rPr>
        <w:t>rückwärts  setzen</w:t>
      </w:r>
      <w:proofErr w:type="gramEnd"/>
      <w:r w:rsidR="001E6523">
        <w:rPr>
          <w:rFonts w:eastAsia="Times New Roman" w:cs="Times New Roman"/>
          <w:b/>
          <w:bCs/>
          <w:szCs w:val="36"/>
          <w:lang w:eastAsia="de-DE"/>
        </w:rPr>
        <w:t>.</w:t>
      </w:r>
    </w:p>
    <w:p w:rsidR="001E6523" w:rsidRDefault="001E6523" w:rsidP="001E6523">
      <w:pPr>
        <w:pStyle w:val="Listenabsatz"/>
        <w:spacing w:before="100" w:beforeAutospacing="1" w:after="100" w:afterAutospacing="1"/>
        <w:ind w:left="532"/>
        <w:outlineLvl w:val="1"/>
        <w:rPr>
          <w:rFonts w:eastAsia="Times New Roman" w:cs="Times New Roman"/>
          <w:b/>
          <w:bCs/>
          <w:i/>
          <w:szCs w:val="36"/>
          <w:lang w:val="fr-FR" w:eastAsia="de-DE"/>
        </w:rPr>
      </w:pPr>
      <w:r w:rsidRPr="006906BA">
        <w:rPr>
          <w:rFonts w:eastAsia="Times New Roman" w:cs="Times New Roman"/>
          <w:bCs/>
          <w:i/>
          <w:szCs w:val="36"/>
          <w:lang w:eastAsia="de-DE"/>
        </w:rPr>
        <w:t xml:space="preserve">  </w:t>
      </w:r>
      <w:r w:rsidR="006346A5" w:rsidRPr="001E6523">
        <w:rPr>
          <w:rFonts w:eastAsia="Times New Roman" w:cs="Times New Roman"/>
          <w:bCs/>
          <w:i/>
          <w:szCs w:val="36"/>
          <w:lang w:val="fr-FR" w:eastAsia="de-DE"/>
        </w:rPr>
        <w:t>Deux élèves</w:t>
      </w:r>
      <w:r w:rsidR="00747BFC" w:rsidRPr="001E6523">
        <w:rPr>
          <w:rFonts w:eastAsia="Times New Roman" w:cs="Times New Roman"/>
          <w:bCs/>
          <w:i/>
          <w:szCs w:val="36"/>
          <w:lang w:val="fr-FR" w:eastAsia="de-DE"/>
        </w:rPr>
        <w:t xml:space="preserve"> jette</w:t>
      </w:r>
      <w:r w:rsidR="006346A5" w:rsidRPr="001E6523">
        <w:rPr>
          <w:rFonts w:eastAsia="Times New Roman" w:cs="Times New Roman"/>
          <w:bCs/>
          <w:i/>
          <w:szCs w:val="36"/>
          <w:lang w:val="fr-FR" w:eastAsia="de-DE"/>
        </w:rPr>
        <w:t>nt</w:t>
      </w:r>
      <w:r w:rsidR="00747BFC" w:rsidRPr="001E6523">
        <w:rPr>
          <w:rFonts w:eastAsia="Times New Roman" w:cs="Times New Roman"/>
          <w:bCs/>
          <w:i/>
          <w:szCs w:val="36"/>
          <w:lang w:val="fr-FR" w:eastAsia="de-DE"/>
        </w:rPr>
        <w:t xml:space="preserve"> les dés une fois. Quand le dé montre un </w:t>
      </w:r>
      <w:r w:rsidR="00747BFC" w:rsidRPr="001E6523">
        <w:rPr>
          <w:rFonts w:eastAsia="Times New Roman" w:cs="Times New Roman"/>
          <w:b/>
          <w:bCs/>
          <w:i/>
          <w:szCs w:val="36"/>
          <w:lang w:val="fr-FR" w:eastAsia="de-DE"/>
        </w:rPr>
        <w:t>1</w:t>
      </w:r>
      <w:r w:rsidR="006346A5" w:rsidRPr="001E6523">
        <w:rPr>
          <w:rFonts w:eastAsia="Times New Roman" w:cs="Times New Roman"/>
          <w:b/>
          <w:bCs/>
          <w:i/>
          <w:szCs w:val="36"/>
          <w:lang w:val="fr-FR" w:eastAsia="de-DE"/>
        </w:rPr>
        <w:t>,3,</w:t>
      </w:r>
      <w:proofErr w:type="gramStart"/>
      <w:r w:rsidR="006346A5" w:rsidRPr="001E6523">
        <w:rPr>
          <w:rFonts w:eastAsia="Times New Roman" w:cs="Times New Roman"/>
          <w:b/>
          <w:bCs/>
          <w:i/>
          <w:szCs w:val="36"/>
          <w:lang w:val="fr-FR" w:eastAsia="de-DE"/>
        </w:rPr>
        <w:t xml:space="preserve">5 </w:t>
      </w:r>
      <w:r w:rsidR="00747BFC" w:rsidRPr="001E6523">
        <w:rPr>
          <w:rFonts w:eastAsia="Times New Roman" w:cs="Times New Roman"/>
          <w:bCs/>
          <w:i/>
          <w:szCs w:val="36"/>
          <w:lang w:val="fr-FR" w:eastAsia="de-DE"/>
        </w:rPr>
        <w:t xml:space="preserve"> </w:t>
      </w:r>
      <w:r w:rsidR="006346A5" w:rsidRPr="001E6523">
        <w:rPr>
          <w:rFonts w:eastAsia="Times New Roman" w:cs="Times New Roman"/>
          <w:b/>
          <w:bCs/>
          <w:i/>
          <w:szCs w:val="36"/>
          <w:lang w:val="fr-FR" w:eastAsia="de-DE"/>
        </w:rPr>
        <w:t>on</w:t>
      </w:r>
      <w:proofErr w:type="gramEnd"/>
      <w:r w:rsidR="006346A5" w:rsidRPr="001E6523">
        <w:rPr>
          <w:rFonts w:eastAsia="Times New Roman" w:cs="Times New Roman"/>
          <w:b/>
          <w:bCs/>
          <w:i/>
          <w:szCs w:val="36"/>
          <w:lang w:val="fr-FR" w:eastAsia="de-DE"/>
        </w:rPr>
        <w:t xml:space="preserve"> peut avancer d’autant</w:t>
      </w:r>
      <w:r w:rsidR="006346A5" w:rsidRPr="001E6523">
        <w:rPr>
          <w:rFonts w:eastAsia="Times New Roman" w:cs="Times New Roman"/>
          <w:bCs/>
          <w:i/>
          <w:szCs w:val="36"/>
          <w:lang w:val="fr-FR" w:eastAsia="de-DE"/>
        </w:rPr>
        <w:t xml:space="preserve"> un </w:t>
      </w:r>
      <w:r w:rsidR="00747BFC" w:rsidRPr="001E6523">
        <w:rPr>
          <w:rFonts w:eastAsia="Times New Roman" w:cs="Times New Roman"/>
          <w:bCs/>
          <w:i/>
          <w:szCs w:val="36"/>
          <w:lang w:val="fr-FR" w:eastAsia="de-DE"/>
        </w:rPr>
        <w:t xml:space="preserve"> </w:t>
      </w:r>
      <w:r w:rsidR="00503B3F" w:rsidRPr="001E6523">
        <w:rPr>
          <w:rFonts w:eastAsia="Times New Roman" w:cs="Times New Roman"/>
          <w:b/>
          <w:bCs/>
          <w:i/>
          <w:szCs w:val="36"/>
          <w:lang w:val="fr-FR" w:eastAsia="de-DE"/>
        </w:rPr>
        <w:t>2,4,6 on</w:t>
      </w:r>
      <w:r w:rsidR="006346A5" w:rsidRPr="001E6523">
        <w:rPr>
          <w:rFonts w:eastAsia="Times New Roman" w:cs="Times New Roman"/>
          <w:b/>
          <w:bCs/>
          <w:i/>
          <w:szCs w:val="36"/>
          <w:lang w:val="fr-FR" w:eastAsia="de-DE"/>
        </w:rPr>
        <w:t xml:space="preserve"> </w:t>
      </w:r>
      <w:r>
        <w:rPr>
          <w:rFonts w:eastAsia="Times New Roman" w:cs="Times New Roman"/>
          <w:b/>
          <w:bCs/>
          <w:i/>
          <w:szCs w:val="36"/>
          <w:lang w:val="fr-FR" w:eastAsia="de-DE"/>
        </w:rPr>
        <w:t xml:space="preserve">  </w:t>
      </w:r>
    </w:p>
    <w:p w:rsidR="00A74B67" w:rsidRPr="001E6523" w:rsidRDefault="001E6523" w:rsidP="001E6523">
      <w:pPr>
        <w:pStyle w:val="Listenabsatz"/>
        <w:spacing w:before="100" w:beforeAutospacing="1" w:after="100" w:afterAutospacing="1"/>
        <w:ind w:left="532"/>
        <w:outlineLvl w:val="1"/>
        <w:rPr>
          <w:rFonts w:eastAsia="Times New Roman" w:cs="Times New Roman"/>
          <w:b/>
          <w:bCs/>
          <w:szCs w:val="36"/>
          <w:lang w:val="fr-FR" w:eastAsia="de-DE"/>
        </w:rPr>
      </w:pPr>
      <w:r>
        <w:rPr>
          <w:rFonts w:eastAsia="Times New Roman" w:cs="Times New Roman"/>
          <w:bCs/>
          <w:i/>
          <w:szCs w:val="36"/>
          <w:lang w:val="fr-FR" w:eastAsia="de-DE"/>
        </w:rPr>
        <w:t xml:space="preserve">  </w:t>
      </w:r>
      <w:proofErr w:type="gramStart"/>
      <w:r w:rsidR="006346A5" w:rsidRPr="001E6523">
        <w:rPr>
          <w:rFonts w:eastAsia="Times New Roman" w:cs="Times New Roman"/>
          <w:b/>
          <w:bCs/>
          <w:i/>
          <w:szCs w:val="36"/>
          <w:lang w:val="fr-FR" w:eastAsia="de-DE"/>
        </w:rPr>
        <w:t>recule</w:t>
      </w:r>
      <w:proofErr w:type="gramEnd"/>
      <w:r w:rsidR="006346A5" w:rsidRPr="001E6523">
        <w:rPr>
          <w:rFonts w:eastAsia="Times New Roman" w:cs="Times New Roman"/>
          <w:b/>
          <w:bCs/>
          <w:i/>
          <w:szCs w:val="36"/>
          <w:lang w:val="fr-FR" w:eastAsia="de-DE"/>
        </w:rPr>
        <w:t xml:space="preserve"> d’autant.</w:t>
      </w:r>
    </w:p>
    <w:p w:rsidR="007279C1" w:rsidRPr="00BA7491" w:rsidRDefault="007279C1" w:rsidP="001E6523">
      <w:pPr>
        <w:pStyle w:val="Listenabsatz"/>
        <w:spacing w:before="100" w:beforeAutospacing="1" w:after="100" w:afterAutospacing="1"/>
        <w:ind w:left="1045"/>
        <w:outlineLvl w:val="1"/>
        <w:rPr>
          <w:rFonts w:eastAsia="Times New Roman" w:cs="Times New Roman"/>
          <w:b/>
          <w:bCs/>
          <w:i/>
          <w:szCs w:val="36"/>
          <w:lang w:val="fr-FR" w:eastAsia="de-DE"/>
        </w:rPr>
      </w:pPr>
    </w:p>
    <w:p w:rsidR="001E6523" w:rsidRPr="00370F90" w:rsidRDefault="00A74B67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rFonts w:eastAsia="Times New Roman" w:cs="Times New Roman"/>
          <w:bCs/>
          <w:szCs w:val="36"/>
          <w:lang w:eastAsia="de-DE"/>
        </w:rPr>
      </w:pPr>
      <w:r w:rsidRPr="00370F90">
        <w:rPr>
          <w:rFonts w:eastAsia="Times New Roman" w:cs="Times New Roman"/>
          <w:bCs/>
          <w:szCs w:val="36"/>
          <w:lang w:eastAsia="de-DE"/>
        </w:rPr>
        <w:t>Was lieben die Deutschen. Nenn</w:t>
      </w:r>
      <w:ins w:id="172" w:author="Drittort" w:date="2022-04-04T17:20:00Z">
        <w:r w:rsidR="005F4FD1">
          <w:rPr>
            <w:rFonts w:eastAsia="Times New Roman" w:cs="Times New Roman"/>
            <w:bCs/>
            <w:szCs w:val="36"/>
            <w:lang w:eastAsia="de-DE"/>
          </w:rPr>
          <w:t>t</w:t>
        </w:r>
      </w:ins>
      <w:del w:id="173" w:author="Drittort" w:date="2022-04-04T17:20:00Z">
        <w:r w:rsidRPr="00370F90" w:rsidDel="005F4FD1">
          <w:rPr>
            <w:rFonts w:eastAsia="Times New Roman" w:cs="Times New Roman"/>
            <w:bCs/>
            <w:szCs w:val="36"/>
            <w:lang w:eastAsia="de-DE"/>
          </w:rPr>
          <w:delText>e</w:delText>
        </w:r>
      </w:del>
      <w:r w:rsidRPr="00370F90">
        <w:rPr>
          <w:rFonts w:eastAsia="Times New Roman" w:cs="Times New Roman"/>
          <w:bCs/>
          <w:szCs w:val="36"/>
          <w:lang w:eastAsia="de-DE"/>
        </w:rPr>
        <w:t xml:space="preserve"> drei Dinge!</w:t>
      </w:r>
      <w:r w:rsidR="001E6523" w:rsidRPr="00370F90">
        <w:rPr>
          <w:rFonts w:eastAsia="Times New Roman" w:cs="Times New Roman"/>
          <w:bCs/>
          <w:szCs w:val="36"/>
          <w:lang w:eastAsia="de-DE"/>
        </w:rPr>
        <w:t xml:space="preserve">      </w:t>
      </w:r>
    </w:p>
    <w:p w:rsidR="001E6523" w:rsidRPr="00370F90" w:rsidRDefault="00A74B67" w:rsidP="001E6523">
      <w:pPr>
        <w:pStyle w:val="Listenabsatz"/>
        <w:spacing w:before="100" w:beforeAutospacing="1" w:after="100" w:afterAutospacing="1"/>
        <w:ind w:left="674"/>
        <w:outlineLvl w:val="1"/>
        <w:rPr>
          <w:rFonts w:eastAsia="Times New Roman" w:cs="Times New Roman"/>
          <w:bCs/>
          <w:szCs w:val="36"/>
          <w:lang w:val="fr-FR" w:eastAsia="de-DE"/>
        </w:rPr>
      </w:pPr>
      <w:r w:rsidRPr="00370F90">
        <w:rPr>
          <w:rFonts w:eastAsia="Times New Roman" w:cs="Times New Roman"/>
          <w:bCs/>
          <w:i/>
          <w:szCs w:val="36"/>
          <w:lang w:val="fr-FR" w:eastAsia="de-DE"/>
        </w:rPr>
        <w:t>Qu’est-ce que les Français aiment ? Donne</w:t>
      </w:r>
      <w:ins w:id="174" w:author="Drittort" w:date="2022-04-04T17:20:00Z">
        <w:r w:rsidR="005F4FD1">
          <w:rPr>
            <w:rFonts w:eastAsia="Times New Roman" w:cs="Times New Roman"/>
            <w:bCs/>
            <w:i/>
            <w:szCs w:val="36"/>
            <w:lang w:val="fr-FR" w:eastAsia="de-DE"/>
          </w:rPr>
          <w:t>z</w:t>
        </w:r>
      </w:ins>
      <w:r w:rsidRPr="00370F90">
        <w:rPr>
          <w:rFonts w:eastAsia="Times New Roman" w:cs="Times New Roman"/>
          <w:bCs/>
          <w:i/>
          <w:szCs w:val="36"/>
          <w:lang w:val="fr-FR" w:eastAsia="de-DE"/>
        </w:rPr>
        <w:t xml:space="preserve"> trois exemples</w:t>
      </w:r>
      <w:r w:rsidR="001E6523" w:rsidRPr="00370F90">
        <w:rPr>
          <w:rFonts w:eastAsia="Times New Roman" w:cs="Times New Roman"/>
          <w:bCs/>
          <w:i/>
          <w:szCs w:val="36"/>
          <w:lang w:val="fr-FR" w:eastAsia="de-DE"/>
        </w:rPr>
        <w:t> !</w:t>
      </w:r>
    </w:p>
    <w:p w:rsidR="001E6523" w:rsidRPr="001E6523" w:rsidRDefault="001E6523" w:rsidP="001E6523">
      <w:pPr>
        <w:pStyle w:val="Listenabsatz"/>
        <w:spacing w:before="100" w:beforeAutospacing="1" w:after="100" w:afterAutospacing="1"/>
        <w:ind w:left="532"/>
        <w:outlineLvl w:val="1"/>
        <w:rPr>
          <w:rFonts w:eastAsia="Times New Roman" w:cs="Times New Roman"/>
          <w:bCs/>
          <w:i/>
          <w:szCs w:val="36"/>
          <w:lang w:val="fr-FR" w:eastAsia="de-DE"/>
        </w:rPr>
      </w:pPr>
    </w:p>
    <w:p w:rsidR="001E6523" w:rsidRPr="001E6523" w:rsidRDefault="001E6523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rFonts w:eastAsia="Times New Roman" w:cs="Times New Roman"/>
          <w:bCs/>
          <w:color w:val="000000" w:themeColor="text1"/>
          <w:szCs w:val="36"/>
          <w:lang w:eastAsia="de-DE"/>
        </w:rPr>
      </w:pPr>
      <w:r w:rsidRPr="001E6523">
        <w:rPr>
          <w:rFonts w:eastAsia="Times New Roman" w:cs="Times New Roman"/>
          <w:b/>
          <w:bCs/>
          <w:color w:val="000000" w:themeColor="text1"/>
          <w:szCs w:val="36"/>
          <w:lang w:val="fr-FR" w:eastAsia="de-DE"/>
        </w:rPr>
        <w:t xml:space="preserve"> </w:t>
      </w:r>
      <w:proofErr w:type="spellStart"/>
      <w:r w:rsidRPr="001E6523">
        <w:rPr>
          <w:rFonts w:eastAsia="Times New Roman" w:cs="Times New Roman"/>
          <w:bCs/>
          <w:color w:val="000000" w:themeColor="text1"/>
          <w:szCs w:val="36"/>
          <w:lang w:eastAsia="de-DE"/>
        </w:rPr>
        <w:t>Trouvez</w:t>
      </w:r>
      <w:proofErr w:type="spellEnd"/>
      <w:r w:rsidRPr="001E6523">
        <w:rPr>
          <w:rFonts w:eastAsia="Times New Roman" w:cs="Times New Roman"/>
          <w:bCs/>
          <w:color w:val="000000" w:themeColor="text1"/>
          <w:szCs w:val="36"/>
          <w:lang w:eastAsia="de-DE"/>
        </w:rPr>
        <w:t xml:space="preserve"> </w:t>
      </w:r>
      <w:proofErr w:type="spellStart"/>
      <w:proofErr w:type="gramStart"/>
      <w:r w:rsidRPr="001E6523">
        <w:rPr>
          <w:rFonts w:eastAsia="Times New Roman" w:cs="Times New Roman"/>
          <w:bCs/>
          <w:color w:val="000000" w:themeColor="text1"/>
          <w:szCs w:val="36"/>
          <w:lang w:eastAsia="de-DE"/>
        </w:rPr>
        <w:t>l’intrus</w:t>
      </w:r>
      <w:proofErr w:type="spellEnd"/>
      <w:r w:rsidRPr="001E6523">
        <w:rPr>
          <w:rFonts w:eastAsia="Times New Roman" w:cs="Times New Roman"/>
          <w:bCs/>
          <w:color w:val="000000" w:themeColor="text1"/>
          <w:szCs w:val="36"/>
          <w:lang w:eastAsia="de-DE"/>
        </w:rPr>
        <w:t> :</w:t>
      </w:r>
      <w:proofErr w:type="gramEnd"/>
      <w:r w:rsidRPr="001E6523">
        <w:rPr>
          <w:rFonts w:eastAsia="Times New Roman" w:cs="Times New Roman"/>
          <w:bCs/>
          <w:color w:val="000000" w:themeColor="text1"/>
          <w:szCs w:val="36"/>
          <w:lang w:eastAsia="de-DE"/>
        </w:rPr>
        <w:t xml:space="preserve">     </w:t>
      </w:r>
      <w:r w:rsidRPr="005F4FD1">
        <w:rPr>
          <w:rFonts w:eastAsia="Times New Roman" w:cs="Times New Roman"/>
          <w:b/>
          <w:bCs/>
          <w:color w:val="000000" w:themeColor="text1"/>
          <w:szCs w:val="36"/>
          <w:lang w:eastAsia="de-DE"/>
          <w:rPrChange w:id="175" w:author="Drittort" w:date="2022-04-04T17:20:00Z">
            <w:rPr>
              <w:rFonts w:eastAsia="Times New Roman" w:cs="Times New Roman"/>
              <w:bCs/>
              <w:color w:val="000000" w:themeColor="text1"/>
              <w:szCs w:val="36"/>
              <w:lang w:eastAsia="de-DE"/>
            </w:rPr>
          </w:rPrChange>
        </w:rPr>
        <w:t xml:space="preserve"> </w:t>
      </w:r>
      <w:r w:rsidRPr="005F4FD1">
        <w:rPr>
          <w:rFonts w:eastAsia="Times New Roman" w:cs="Times New Roman"/>
          <w:b/>
          <w:bCs/>
          <w:color w:val="000000" w:themeColor="text1"/>
          <w:szCs w:val="36"/>
          <w:highlight w:val="magenta"/>
          <w:lang w:eastAsia="de-DE"/>
          <w:rPrChange w:id="176" w:author="Drittort" w:date="2022-04-04T17:20:00Z">
            <w:rPr>
              <w:rFonts w:eastAsia="Times New Roman" w:cs="Times New Roman"/>
              <w:bCs/>
              <w:color w:val="000000" w:themeColor="text1"/>
              <w:szCs w:val="36"/>
              <w:highlight w:val="magenta"/>
              <w:lang w:eastAsia="de-DE"/>
            </w:rPr>
          </w:rPrChange>
        </w:rPr>
        <w:t>die      dem    dein      den</w:t>
      </w:r>
      <w:r w:rsidRPr="001E6523">
        <w:rPr>
          <w:rFonts w:eastAsia="Times New Roman" w:cs="Times New Roman"/>
          <w:bCs/>
          <w:color w:val="000000" w:themeColor="text1"/>
          <w:szCs w:val="36"/>
          <w:lang w:eastAsia="de-DE"/>
        </w:rPr>
        <w:t xml:space="preserve">    </w:t>
      </w:r>
      <w:proofErr w:type="spellStart"/>
      <w:r w:rsidRPr="001E6523">
        <w:rPr>
          <w:rFonts w:eastAsia="Times New Roman" w:cs="Times New Roman"/>
          <w:bCs/>
          <w:color w:val="000000" w:themeColor="text1"/>
          <w:szCs w:val="36"/>
          <w:lang w:eastAsia="de-DE"/>
        </w:rPr>
        <w:t>Pourquoi</w:t>
      </w:r>
      <w:proofErr w:type="spellEnd"/>
      <w:r w:rsidRPr="001E6523">
        <w:rPr>
          <w:rFonts w:eastAsia="Times New Roman" w:cs="Times New Roman"/>
          <w:bCs/>
          <w:color w:val="000000" w:themeColor="text1"/>
          <w:szCs w:val="36"/>
          <w:lang w:eastAsia="de-DE"/>
        </w:rPr>
        <w:t>?</w:t>
      </w:r>
    </w:p>
    <w:p w:rsidR="001E6523" w:rsidRPr="001E6523" w:rsidRDefault="001E6523" w:rsidP="001E6523">
      <w:pPr>
        <w:pStyle w:val="Listenabsatz"/>
        <w:spacing w:before="100" w:beforeAutospacing="1" w:after="100" w:afterAutospacing="1"/>
        <w:ind w:left="532"/>
        <w:outlineLvl w:val="1"/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</w:pPr>
    </w:p>
    <w:p w:rsidR="00503B3F" w:rsidRDefault="00583236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</w:pPr>
      <w:r w:rsidRPr="00A91ADC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>Rückt fünf Felder vor.</w:t>
      </w:r>
      <w:r w:rsid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 xml:space="preserve">                </w:t>
      </w:r>
      <w:r w:rsid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</w:r>
      <w:r w:rsid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</w:r>
      <w:r w:rsid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</w:r>
      <w:r w:rsid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</w:r>
      <w:r w:rsid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  <w:t xml:space="preserve">  </w:t>
      </w:r>
      <w:proofErr w:type="spellStart"/>
      <w:r w:rsidRP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>Avancez</w:t>
      </w:r>
      <w:proofErr w:type="spellEnd"/>
      <w:r w:rsidRP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 xml:space="preserve"> de </w:t>
      </w:r>
      <w:proofErr w:type="spellStart"/>
      <w:r w:rsidRP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>cinq</w:t>
      </w:r>
      <w:proofErr w:type="spellEnd"/>
      <w:r w:rsidRP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 xml:space="preserve"> </w:t>
      </w:r>
      <w:proofErr w:type="spellStart"/>
      <w:r w:rsidRP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>cases</w:t>
      </w:r>
      <w:proofErr w:type="spellEnd"/>
      <w:r w:rsid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>.</w:t>
      </w:r>
    </w:p>
    <w:p w:rsidR="001E6523" w:rsidRPr="001E6523" w:rsidRDefault="001E6523" w:rsidP="001E6523">
      <w:pPr>
        <w:pStyle w:val="Listenabsatz"/>
        <w:spacing w:before="100" w:beforeAutospacing="1" w:after="100" w:afterAutospacing="1"/>
        <w:ind w:left="532"/>
        <w:outlineLvl w:val="1"/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</w:pPr>
    </w:p>
    <w:p w:rsidR="002A0385" w:rsidRPr="00282CF4" w:rsidRDefault="00370F90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532"/>
        <w:outlineLvl w:val="1"/>
        <w:rPr>
          <w:rFonts w:eastAsia="Times New Roman" w:cs="Times New Roman"/>
          <w:bCs/>
          <w:szCs w:val="36"/>
          <w:lang w:eastAsia="de-DE"/>
          <w:rPrChange w:id="177" w:author="33786" w:date="2022-03-25T11:45:00Z">
            <w:rPr>
              <w:rFonts w:eastAsia="Times New Roman" w:cs="Times New Roman"/>
              <w:bCs/>
              <w:szCs w:val="36"/>
              <w:lang w:val="fr-FR" w:eastAsia="de-DE"/>
            </w:rPr>
          </w:rPrChange>
        </w:rPr>
      </w:pPr>
      <w:r>
        <w:rPr>
          <w:rFonts w:eastAsia="Times New Roman" w:cs="Times New Roman"/>
          <w:bCs/>
          <w:szCs w:val="36"/>
          <w:lang w:eastAsia="de-DE"/>
        </w:rPr>
        <w:t>Tauscht die Schuhe innerhalb der Gruppe und stellt euch dann der Schuhgröße nach auf.</w:t>
      </w:r>
    </w:p>
    <w:p w:rsidR="00370F90" w:rsidRPr="001E6523" w:rsidRDefault="00370F90" w:rsidP="00370F90">
      <w:pPr>
        <w:pStyle w:val="Listenabsatz"/>
        <w:spacing w:before="100" w:beforeAutospacing="1" w:after="100" w:afterAutospacing="1"/>
        <w:ind w:left="532"/>
        <w:outlineLvl w:val="1"/>
        <w:rPr>
          <w:rFonts w:eastAsia="Times New Roman" w:cs="Times New Roman"/>
          <w:bCs/>
          <w:szCs w:val="36"/>
          <w:lang w:val="fr-FR" w:eastAsia="de-DE"/>
        </w:rPr>
      </w:pPr>
      <w:r w:rsidRPr="00282CF4">
        <w:rPr>
          <w:rFonts w:eastAsia="Times New Roman" w:cs="Times New Roman"/>
          <w:bCs/>
          <w:szCs w:val="36"/>
          <w:lang w:val="fr-FR" w:eastAsia="de-DE"/>
          <w:rPrChange w:id="178" w:author="33786" w:date="2022-03-25T11:45:00Z">
            <w:rPr>
              <w:rFonts w:eastAsia="Times New Roman" w:cs="Times New Roman"/>
              <w:bCs/>
              <w:szCs w:val="36"/>
              <w:lang w:eastAsia="de-DE"/>
            </w:rPr>
          </w:rPrChange>
        </w:rPr>
        <w:t>Echangez vos chaussures et alignez-vous selon la pointure de vo</w:t>
      </w:r>
      <w:del w:id="179" w:author="Drittort" w:date="2022-03-21T15:32:00Z">
        <w:r w:rsidRPr="00282CF4" w:rsidDel="00E25CF3">
          <w:rPr>
            <w:rFonts w:eastAsia="Times New Roman" w:cs="Times New Roman"/>
            <w:bCs/>
            <w:szCs w:val="36"/>
            <w:lang w:val="fr-FR" w:eastAsia="de-DE"/>
            <w:rPrChange w:id="180" w:author="33786" w:date="2022-03-25T11:45:00Z">
              <w:rPr>
                <w:rFonts w:eastAsia="Times New Roman" w:cs="Times New Roman"/>
                <w:bCs/>
                <w:szCs w:val="36"/>
                <w:lang w:eastAsia="de-DE"/>
              </w:rPr>
            </w:rPrChange>
          </w:rPr>
          <w:delText>u</w:delText>
        </w:r>
      </w:del>
      <w:r w:rsidRPr="00282CF4">
        <w:rPr>
          <w:rFonts w:eastAsia="Times New Roman" w:cs="Times New Roman"/>
          <w:bCs/>
          <w:szCs w:val="36"/>
          <w:lang w:val="fr-FR" w:eastAsia="de-DE"/>
          <w:rPrChange w:id="181" w:author="33786" w:date="2022-03-25T11:45:00Z">
            <w:rPr>
              <w:rFonts w:eastAsia="Times New Roman" w:cs="Times New Roman"/>
              <w:bCs/>
              <w:szCs w:val="36"/>
              <w:lang w:eastAsia="de-DE"/>
            </w:rPr>
          </w:rPrChange>
        </w:rPr>
        <w:t xml:space="preserve">s chaussures. </w:t>
      </w:r>
    </w:p>
    <w:p w:rsidR="002A0385" w:rsidRPr="002A0385" w:rsidRDefault="002A0385" w:rsidP="001E6523">
      <w:pPr>
        <w:pStyle w:val="Listenabsatz"/>
        <w:spacing w:before="100" w:beforeAutospacing="1" w:after="100" w:afterAutospacing="1"/>
        <w:ind w:left="1045"/>
        <w:outlineLvl w:val="1"/>
        <w:rPr>
          <w:rFonts w:eastAsia="Times New Roman" w:cs="Times New Roman"/>
          <w:bCs/>
          <w:i/>
          <w:szCs w:val="36"/>
          <w:lang w:val="fr-FR" w:eastAsia="de-DE"/>
        </w:rPr>
      </w:pPr>
    </w:p>
    <w:p w:rsidR="00370F90" w:rsidRDefault="007279C1" w:rsidP="00370F90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rFonts w:eastAsia="Times New Roman" w:cs="Times New Roman"/>
          <w:bCs/>
          <w:szCs w:val="36"/>
          <w:lang w:eastAsia="de-DE"/>
        </w:rPr>
      </w:pPr>
      <w:r w:rsidRPr="006E0F8E">
        <w:rPr>
          <w:rFonts w:eastAsia="Times New Roman" w:cs="Times New Roman"/>
          <w:b/>
          <w:bCs/>
          <w:szCs w:val="36"/>
          <w:lang w:eastAsia="de-DE"/>
        </w:rPr>
        <w:t xml:space="preserve">Nennt </w:t>
      </w:r>
      <w:r w:rsidRPr="006E0F8E">
        <w:rPr>
          <w:rFonts w:eastAsia="Times New Roman" w:cs="Times New Roman"/>
          <w:bCs/>
          <w:szCs w:val="36"/>
          <w:lang w:eastAsia="de-DE"/>
        </w:rPr>
        <w:t>einen besonderen deutschen</w:t>
      </w:r>
      <w:r w:rsidR="0025770E" w:rsidRPr="006E0F8E">
        <w:rPr>
          <w:rFonts w:eastAsia="Times New Roman" w:cs="Times New Roman"/>
          <w:bCs/>
          <w:szCs w:val="36"/>
          <w:lang w:eastAsia="de-DE"/>
        </w:rPr>
        <w:t xml:space="preserve"> und französischen</w:t>
      </w:r>
      <w:r w:rsidRPr="006E0F8E">
        <w:rPr>
          <w:rFonts w:eastAsia="Times New Roman" w:cs="Times New Roman"/>
          <w:bCs/>
          <w:szCs w:val="36"/>
          <w:lang w:eastAsia="de-DE"/>
        </w:rPr>
        <w:t xml:space="preserve"> Feiertag und </w:t>
      </w:r>
      <w:r w:rsidRPr="006E0F8E">
        <w:rPr>
          <w:rFonts w:eastAsia="Times New Roman" w:cs="Times New Roman"/>
          <w:b/>
          <w:bCs/>
          <w:szCs w:val="36"/>
          <w:lang w:eastAsia="de-DE"/>
        </w:rPr>
        <w:t>erklärt warum</w:t>
      </w:r>
      <w:r w:rsidRPr="006E0F8E">
        <w:rPr>
          <w:rFonts w:eastAsia="Times New Roman" w:cs="Times New Roman"/>
          <w:bCs/>
          <w:szCs w:val="36"/>
          <w:lang w:eastAsia="de-DE"/>
        </w:rPr>
        <w:t xml:space="preserve"> es ihn gibt.</w:t>
      </w:r>
      <w:r w:rsidR="00370F90">
        <w:rPr>
          <w:rFonts w:eastAsia="Times New Roman" w:cs="Times New Roman"/>
          <w:bCs/>
          <w:szCs w:val="36"/>
          <w:lang w:eastAsia="de-DE"/>
        </w:rPr>
        <w:t xml:space="preserve"> </w:t>
      </w:r>
    </w:p>
    <w:p w:rsidR="0025770E" w:rsidRPr="00282CF4" w:rsidRDefault="000A22A1" w:rsidP="00370F90">
      <w:pPr>
        <w:pStyle w:val="Listenabsatz"/>
        <w:spacing w:before="100" w:beforeAutospacing="1" w:after="100" w:afterAutospacing="1"/>
        <w:ind w:left="674"/>
        <w:outlineLvl w:val="1"/>
        <w:rPr>
          <w:rFonts w:eastAsia="Times New Roman" w:cs="Times New Roman"/>
          <w:bCs/>
          <w:szCs w:val="36"/>
          <w:lang w:val="fr-FR" w:eastAsia="de-DE"/>
          <w:rPrChange w:id="182" w:author="33786" w:date="2022-03-25T11:45:00Z">
            <w:rPr>
              <w:rFonts w:eastAsia="Times New Roman" w:cs="Times New Roman"/>
              <w:bCs/>
              <w:szCs w:val="36"/>
              <w:lang w:eastAsia="de-DE"/>
            </w:rPr>
          </w:rPrChange>
        </w:rPr>
      </w:pPr>
      <w:ins w:id="183" w:author="Drittort" w:date="2022-03-21T15:40:00Z">
        <w:r w:rsidRPr="000A22A1">
          <w:rPr>
            <w:rFonts w:eastAsia="Arial Unicode MS" w:cs="Arial Unicode MS"/>
            <w:bCs/>
            <w:noProof/>
            <w:szCs w:val="36"/>
            <w:lang w:eastAsia="de-DE"/>
          </w:rPr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posOffset>4930140</wp:posOffset>
              </wp:positionH>
              <wp:positionV relativeFrom="paragraph">
                <wp:posOffset>38735</wp:posOffset>
              </wp:positionV>
              <wp:extent cx="1714500" cy="1714500"/>
              <wp:effectExtent l="0" t="0" r="0" b="0"/>
              <wp:wrapNone/>
              <wp:docPr id="6" name="Grafik 6" descr="C:\Users\Drittort\Downloads\rebus film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C:\Users\Drittort\Downloads\rebus film.png"/>
                      <pic:cNvPicPr>
                        <a:picLocks noChangeAspect="1" noChangeArrowheads="1"/>
                      </pic:cNvPicPr>
                    </pic:nvPicPr>
                    <pic:blipFill>
                      <a:blip r:embed="rId7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14500" cy="1714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ins>
      <w:r w:rsidR="0025770E" w:rsidRPr="00370F90">
        <w:rPr>
          <w:rFonts w:eastAsia="Times New Roman" w:cs="Times New Roman"/>
          <w:b/>
          <w:bCs/>
          <w:i/>
          <w:szCs w:val="36"/>
          <w:lang w:val="fr-FR" w:eastAsia="de-DE"/>
        </w:rPr>
        <w:t>Citez</w:t>
      </w:r>
      <w:r w:rsidR="0025770E" w:rsidRPr="00370F90">
        <w:rPr>
          <w:rFonts w:eastAsia="Times New Roman" w:cs="Times New Roman"/>
          <w:bCs/>
          <w:i/>
          <w:szCs w:val="36"/>
          <w:lang w:val="fr-FR" w:eastAsia="de-DE"/>
        </w:rPr>
        <w:t xml:space="preserve"> un jour férié allemand et fran</w:t>
      </w:r>
      <w:r w:rsidR="0025770E" w:rsidRPr="00370F90">
        <w:rPr>
          <w:rFonts w:eastAsia="Arial Unicode MS" w:cs="Arial Unicode MS"/>
          <w:bCs/>
          <w:i/>
          <w:szCs w:val="36"/>
          <w:lang w:val="fr-FR" w:eastAsia="de-DE"/>
        </w:rPr>
        <w:t xml:space="preserve">çais et </w:t>
      </w:r>
      <w:r w:rsidR="0025770E" w:rsidRPr="00370F90">
        <w:rPr>
          <w:rFonts w:eastAsia="Arial Unicode MS" w:cs="Arial Unicode MS"/>
          <w:b/>
          <w:bCs/>
          <w:i/>
          <w:szCs w:val="36"/>
          <w:lang w:val="fr-FR" w:eastAsia="de-DE"/>
        </w:rPr>
        <w:t>expliquez pourquoi</w:t>
      </w:r>
      <w:r w:rsidR="0025770E" w:rsidRPr="00370F90">
        <w:rPr>
          <w:rFonts w:eastAsia="Arial Unicode MS" w:cs="Arial Unicode MS"/>
          <w:bCs/>
          <w:i/>
          <w:szCs w:val="36"/>
          <w:lang w:val="fr-FR" w:eastAsia="de-DE"/>
        </w:rPr>
        <w:t xml:space="preserve"> il existe.</w:t>
      </w:r>
    </w:p>
    <w:p w:rsidR="001E6523" w:rsidRPr="006E0F8E" w:rsidRDefault="001E6523" w:rsidP="001E6523">
      <w:pPr>
        <w:pStyle w:val="Listenabsatz"/>
        <w:spacing w:before="100" w:beforeAutospacing="1" w:after="100" w:afterAutospacing="1"/>
        <w:ind w:left="1045"/>
        <w:outlineLvl w:val="1"/>
        <w:rPr>
          <w:rFonts w:eastAsia="Arial Unicode MS" w:cs="Arial Unicode MS"/>
          <w:b/>
          <w:bCs/>
          <w:i/>
          <w:szCs w:val="36"/>
          <w:lang w:val="fr-FR" w:eastAsia="de-DE"/>
        </w:rPr>
      </w:pPr>
    </w:p>
    <w:p w:rsidR="001E6523" w:rsidRPr="00503B3F" w:rsidRDefault="001E6523" w:rsidP="000A22A1">
      <w:pPr>
        <w:pStyle w:val="Listenabsatz"/>
        <w:numPr>
          <w:ilvl w:val="0"/>
          <w:numId w:val="1"/>
        </w:numPr>
        <w:spacing w:before="100" w:beforeAutospacing="1" w:after="100" w:afterAutospacing="1"/>
        <w:outlineLvl w:val="1"/>
        <w:rPr>
          <w:rFonts w:eastAsia="Arial Unicode MS" w:cs="Arial Unicode MS"/>
          <w:bCs/>
          <w:szCs w:val="36"/>
          <w:lang w:val="fr-FR" w:eastAsia="de-DE"/>
        </w:rPr>
      </w:pPr>
      <w:proofErr w:type="spellStart"/>
      <w:r w:rsidRPr="00503B3F">
        <w:rPr>
          <w:rFonts w:eastAsia="Arial Unicode MS" w:cs="Arial Unicode MS"/>
          <w:bCs/>
          <w:szCs w:val="36"/>
          <w:lang w:val="fr-FR" w:eastAsia="de-DE"/>
        </w:rPr>
        <w:t>Findet</w:t>
      </w:r>
      <w:proofErr w:type="spellEnd"/>
      <w:r w:rsidRPr="00503B3F">
        <w:rPr>
          <w:rFonts w:eastAsia="Arial Unicode MS" w:cs="Arial Unicode MS"/>
          <w:bCs/>
          <w:szCs w:val="36"/>
          <w:lang w:val="fr-FR" w:eastAsia="de-DE"/>
        </w:rPr>
        <w:t xml:space="preserve"> </w:t>
      </w:r>
      <w:proofErr w:type="spellStart"/>
      <w:r w:rsidRPr="00503B3F">
        <w:rPr>
          <w:rFonts w:eastAsia="Arial Unicode MS" w:cs="Arial Unicode MS"/>
          <w:bCs/>
          <w:szCs w:val="36"/>
          <w:lang w:val="fr-FR" w:eastAsia="de-DE"/>
        </w:rPr>
        <w:t>zumindest</w:t>
      </w:r>
      <w:proofErr w:type="spellEnd"/>
      <w:r w:rsidRPr="00503B3F">
        <w:rPr>
          <w:rFonts w:eastAsia="Arial Unicode MS" w:cs="Arial Unicode MS"/>
          <w:bCs/>
          <w:szCs w:val="36"/>
          <w:lang w:val="fr-FR" w:eastAsia="de-DE"/>
        </w:rPr>
        <w:t xml:space="preserve"> 2 </w:t>
      </w:r>
      <w:proofErr w:type="spellStart"/>
      <w:r w:rsidRPr="00503B3F">
        <w:rPr>
          <w:rFonts w:eastAsia="Arial Unicode MS" w:cs="Arial Unicode MS"/>
          <w:bCs/>
          <w:szCs w:val="36"/>
          <w:lang w:val="fr-FR" w:eastAsia="de-DE"/>
        </w:rPr>
        <w:t>dieser</w:t>
      </w:r>
      <w:proofErr w:type="spellEnd"/>
      <w:r w:rsidRPr="00503B3F">
        <w:rPr>
          <w:rFonts w:eastAsia="Arial Unicode MS" w:cs="Arial Unicode MS"/>
          <w:bCs/>
          <w:szCs w:val="36"/>
          <w:lang w:val="fr-FR" w:eastAsia="de-DE"/>
        </w:rPr>
        <w:t xml:space="preserve"> </w:t>
      </w:r>
      <w:proofErr w:type="spellStart"/>
      <w:r w:rsidRPr="00503B3F">
        <w:rPr>
          <w:rFonts w:eastAsia="Arial Unicode MS" w:cs="Arial Unicode MS"/>
          <w:bCs/>
          <w:szCs w:val="36"/>
          <w:lang w:val="fr-FR" w:eastAsia="de-DE"/>
        </w:rPr>
        <w:t>deutschen</w:t>
      </w:r>
      <w:proofErr w:type="spellEnd"/>
      <w:r>
        <w:rPr>
          <w:rFonts w:eastAsia="Arial Unicode MS" w:cs="Arial Unicode MS"/>
          <w:bCs/>
          <w:szCs w:val="36"/>
          <w:lang w:val="fr-FR" w:eastAsia="de-DE"/>
        </w:rPr>
        <w:t xml:space="preserve"> Filme</w:t>
      </w:r>
      <w:r w:rsidRPr="00503B3F">
        <w:rPr>
          <w:rFonts w:eastAsia="Arial Unicode MS" w:cs="Arial Unicode MS"/>
          <w:bCs/>
          <w:szCs w:val="36"/>
          <w:lang w:val="fr-FR" w:eastAsia="de-DE"/>
        </w:rPr>
        <w:t> :</w:t>
      </w:r>
      <w:r>
        <w:rPr>
          <w:rFonts w:eastAsia="Arial Unicode MS" w:cs="Arial Unicode MS"/>
          <w:bCs/>
          <w:szCs w:val="36"/>
          <w:lang w:val="fr-FR" w:eastAsia="de-DE"/>
        </w:rPr>
        <w:t xml:space="preserve"> </w:t>
      </w:r>
      <w:ins w:id="184" w:author="Drittort" w:date="2022-03-21T15:40:00Z">
        <w:r w:rsidR="000A22A1">
          <w:rPr>
            <w:rFonts w:eastAsia="Arial Unicode MS" w:cs="Arial Unicode MS"/>
            <w:bCs/>
            <w:szCs w:val="36"/>
            <w:lang w:val="fr-FR" w:eastAsia="de-DE"/>
          </w:rPr>
          <w:t xml:space="preserve">         &gt;&gt;&gt;&gt;&gt;&gt;&gt;&gt;&gt;&gt;&gt;&gt;&gt;&gt;&gt;&gt;&gt;&gt;&gt;&gt;&gt;&gt;&gt;&gt;</w:t>
        </w:r>
      </w:ins>
      <w:r w:rsidRPr="00503B3F">
        <w:rPr>
          <w:rFonts w:eastAsia="Arial Unicode MS" w:cs="Arial Unicode MS"/>
          <w:bCs/>
          <w:szCs w:val="36"/>
          <w:lang w:val="fr-FR" w:eastAsia="de-DE"/>
        </w:rPr>
        <w:br/>
        <w:t>Trouvez au moins 2 de ces films liés à la France :</w:t>
      </w:r>
      <w:ins w:id="185" w:author="Drittort" w:date="2022-03-21T15:37:00Z">
        <w:r w:rsidR="00E25CF3" w:rsidRPr="00282CF4">
          <w:rPr>
            <w:rFonts w:eastAsia="Arial Unicode MS" w:cs="Arial Unicode MS"/>
            <w:bCs/>
            <w:noProof/>
            <w:szCs w:val="36"/>
            <w:lang w:val="fr-FR" w:eastAsia="de-DE"/>
            <w:rPrChange w:id="186" w:author="33786" w:date="2022-03-25T11:45:00Z">
              <w:rPr>
                <w:rFonts w:eastAsia="Arial Unicode MS" w:cs="Arial Unicode MS"/>
                <w:bCs/>
                <w:noProof/>
                <w:szCs w:val="36"/>
                <w:lang w:eastAsia="de-DE"/>
              </w:rPr>
            </w:rPrChange>
          </w:rPr>
          <w:t xml:space="preserve"> </w:t>
        </w:r>
      </w:ins>
      <w:ins w:id="187" w:author="Drittort" w:date="2022-03-21T15:40:00Z">
        <w:r w:rsidR="000A22A1" w:rsidRPr="00282CF4">
          <w:rPr>
            <w:rFonts w:eastAsia="Arial Unicode MS" w:cs="Arial Unicode MS"/>
            <w:bCs/>
            <w:noProof/>
            <w:szCs w:val="36"/>
            <w:lang w:val="fr-FR" w:eastAsia="de-DE"/>
            <w:rPrChange w:id="188" w:author="33786" w:date="2022-03-25T11:45:00Z">
              <w:rPr>
                <w:rFonts w:eastAsia="Arial Unicode MS" w:cs="Arial Unicode MS"/>
                <w:bCs/>
                <w:noProof/>
                <w:szCs w:val="36"/>
                <w:lang w:eastAsia="de-DE"/>
              </w:rPr>
            </w:rPrChange>
          </w:rPr>
          <w:t xml:space="preserve"> &gt;&gt;&gt;&gt;&gt;&gt;&gt;&gt;&gt;&gt;&gt;&gt;&gt;&gt;&gt;&gt;&gt;&gt;&gt;&gt;&gt;&gt;&gt;&gt;</w:t>
        </w:r>
      </w:ins>
    </w:p>
    <w:p w:rsidR="0025770E" w:rsidRPr="00BA7491" w:rsidRDefault="0025770E" w:rsidP="001E6523">
      <w:pPr>
        <w:pStyle w:val="Listenabsatz"/>
        <w:spacing w:before="100" w:beforeAutospacing="1" w:after="100" w:afterAutospacing="1"/>
        <w:ind w:left="1045"/>
        <w:outlineLvl w:val="1"/>
        <w:rPr>
          <w:rFonts w:eastAsia="Arial Unicode MS" w:cs="Arial Unicode MS"/>
          <w:bCs/>
          <w:i/>
          <w:szCs w:val="36"/>
          <w:lang w:val="fr-FR" w:eastAsia="de-DE"/>
        </w:rPr>
      </w:pPr>
    </w:p>
    <w:p w:rsidR="00046E48" w:rsidRDefault="0025770E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rFonts w:eastAsia="Arial Unicode MS" w:cs="Arial Unicode MS"/>
          <w:bCs/>
          <w:szCs w:val="36"/>
          <w:lang w:eastAsia="de-DE"/>
        </w:rPr>
      </w:pPr>
      <w:r w:rsidRPr="0025770E">
        <w:rPr>
          <w:rFonts w:eastAsia="Arial Unicode MS" w:cs="Arial Unicode MS"/>
          <w:bCs/>
          <w:szCs w:val="36"/>
          <w:lang w:eastAsia="de-DE"/>
        </w:rPr>
        <w:t xml:space="preserve">Stellt ein </w:t>
      </w:r>
      <w:r w:rsidR="00503B3F">
        <w:rPr>
          <w:rFonts w:eastAsia="Arial Unicode MS" w:cs="Arial Unicode MS"/>
          <w:bCs/>
          <w:szCs w:val="36"/>
          <w:lang w:eastAsia="de-DE"/>
        </w:rPr>
        <w:t>Mitglied</w:t>
      </w:r>
      <w:r w:rsidR="0006202D">
        <w:rPr>
          <w:rFonts w:eastAsia="Arial Unicode MS" w:cs="Arial Unicode MS"/>
          <w:bCs/>
          <w:szCs w:val="36"/>
          <w:lang w:eastAsia="de-DE"/>
        </w:rPr>
        <w:t xml:space="preserve"> eurer Gruppe </w:t>
      </w:r>
      <w:r w:rsidR="00046E48">
        <w:rPr>
          <w:rFonts w:eastAsia="Arial Unicode MS" w:cs="Arial Unicode MS"/>
          <w:bCs/>
          <w:szCs w:val="36"/>
          <w:lang w:eastAsia="de-DE"/>
        </w:rPr>
        <w:t xml:space="preserve">in der jeweiligen Partnersprache </w:t>
      </w:r>
      <w:r w:rsidR="0006202D" w:rsidRPr="00046E48">
        <w:rPr>
          <w:rFonts w:eastAsia="Arial Unicode MS" w:cs="Arial Unicode MS"/>
          <w:bCs/>
          <w:szCs w:val="36"/>
          <w:lang w:eastAsia="de-DE"/>
        </w:rPr>
        <w:t>vor</w:t>
      </w:r>
      <w:r w:rsidRPr="00046E48">
        <w:rPr>
          <w:rFonts w:eastAsia="Arial Unicode MS" w:cs="Arial Unicode MS"/>
          <w:bCs/>
          <w:szCs w:val="36"/>
          <w:lang w:eastAsia="de-DE"/>
        </w:rPr>
        <w:t xml:space="preserve">: </w:t>
      </w:r>
    </w:p>
    <w:p w:rsidR="00046E48" w:rsidRPr="006E0F8E" w:rsidRDefault="0025770E" w:rsidP="001E6523">
      <w:pPr>
        <w:pStyle w:val="Listenabsatz"/>
        <w:spacing w:before="100" w:beforeAutospacing="1" w:after="100" w:afterAutospacing="1"/>
        <w:ind w:left="532"/>
        <w:outlineLvl w:val="1"/>
        <w:rPr>
          <w:rFonts w:eastAsia="Arial Unicode MS" w:cs="Arial Unicode MS"/>
          <w:bCs/>
          <w:szCs w:val="36"/>
          <w:lang w:val="fr-FR" w:eastAsia="de-DE"/>
        </w:rPr>
      </w:pPr>
      <w:r w:rsidRPr="006E0F8E">
        <w:rPr>
          <w:rFonts w:eastAsia="Arial Unicode MS" w:cs="Arial Unicode MS"/>
          <w:b/>
          <w:bCs/>
          <w:szCs w:val="36"/>
          <w:lang w:val="fr-FR" w:eastAsia="de-DE"/>
        </w:rPr>
        <w:t xml:space="preserve">Name, </w:t>
      </w:r>
      <w:proofErr w:type="spellStart"/>
      <w:r w:rsidRPr="006E0F8E">
        <w:rPr>
          <w:rFonts w:eastAsia="Arial Unicode MS" w:cs="Arial Unicode MS"/>
          <w:b/>
          <w:bCs/>
          <w:szCs w:val="36"/>
          <w:lang w:val="fr-FR" w:eastAsia="de-DE"/>
        </w:rPr>
        <w:t>Geburtsdatum</w:t>
      </w:r>
      <w:proofErr w:type="spellEnd"/>
      <w:r w:rsidRPr="006E0F8E">
        <w:rPr>
          <w:rFonts w:eastAsia="Arial Unicode MS" w:cs="Arial Unicode MS"/>
          <w:b/>
          <w:bCs/>
          <w:szCs w:val="36"/>
          <w:lang w:val="fr-FR" w:eastAsia="de-DE"/>
        </w:rPr>
        <w:t xml:space="preserve"> </w:t>
      </w:r>
      <w:proofErr w:type="spellStart"/>
      <w:r w:rsidRPr="006E0F8E">
        <w:rPr>
          <w:rFonts w:eastAsia="Arial Unicode MS" w:cs="Arial Unicode MS"/>
          <w:b/>
          <w:bCs/>
          <w:szCs w:val="36"/>
          <w:lang w:val="fr-FR" w:eastAsia="de-DE"/>
        </w:rPr>
        <w:t>und</w:t>
      </w:r>
      <w:proofErr w:type="spellEnd"/>
      <w:r w:rsidRPr="006E0F8E">
        <w:rPr>
          <w:rFonts w:eastAsia="Arial Unicode MS" w:cs="Arial Unicode MS"/>
          <w:b/>
          <w:bCs/>
          <w:szCs w:val="36"/>
          <w:lang w:val="fr-FR" w:eastAsia="de-DE"/>
        </w:rPr>
        <w:t xml:space="preserve"> </w:t>
      </w:r>
      <w:proofErr w:type="spellStart"/>
      <w:r w:rsidRPr="006E0F8E">
        <w:rPr>
          <w:rFonts w:eastAsia="Arial Unicode MS" w:cs="Arial Unicode MS"/>
          <w:b/>
          <w:bCs/>
          <w:szCs w:val="36"/>
          <w:lang w:val="fr-FR" w:eastAsia="de-DE"/>
        </w:rPr>
        <w:t>Lieblingsessen</w:t>
      </w:r>
      <w:proofErr w:type="spellEnd"/>
      <w:r w:rsidR="00156607" w:rsidRPr="006E0F8E">
        <w:rPr>
          <w:rFonts w:eastAsia="Arial Unicode MS" w:cs="Arial Unicode MS"/>
          <w:b/>
          <w:bCs/>
          <w:szCs w:val="36"/>
          <w:lang w:val="fr-FR" w:eastAsia="de-DE"/>
        </w:rPr>
        <w:t>.</w:t>
      </w:r>
    </w:p>
    <w:p w:rsidR="00046E48" w:rsidRPr="006E0F8E" w:rsidRDefault="0025770E" w:rsidP="001E6523">
      <w:pPr>
        <w:pStyle w:val="Listenabsatz"/>
        <w:spacing w:before="100" w:beforeAutospacing="1" w:after="100" w:afterAutospacing="1"/>
        <w:ind w:left="532"/>
        <w:outlineLvl w:val="1"/>
        <w:rPr>
          <w:rFonts w:eastAsia="Arial Unicode MS" w:cs="Arial Unicode MS"/>
          <w:bCs/>
          <w:i/>
          <w:szCs w:val="36"/>
          <w:lang w:val="fr-FR" w:eastAsia="de-DE"/>
        </w:rPr>
      </w:pPr>
      <w:r w:rsidRPr="006E0F8E">
        <w:rPr>
          <w:rFonts w:eastAsia="Arial Unicode MS" w:cs="Arial Unicode MS"/>
          <w:bCs/>
          <w:i/>
          <w:szCs w:val="36"/>
          <w:lang w:val="fr-FR" w:eastAsia="de-DE"/>
        </w:rPr>
        <w:t>Présentez u</w:t>
      </w:r>
      <w:r w:rsidR="0006202D" w:rsidRPr="006E0F8E">
        <w:rPr>
          <w:rFonts w:eastAsia="Arial Unicode MS" w:cs="Arial Unicode MS"/>
          <w:bCs/>
          <w:i/>
          <w:szCs w:val="36"/>
          <w:lang w:val="fr-FR" w:eastAsia="de-DE"/>
        </w:rPr>
        <w:t>n des camarades de votre groupe</w:t>
      </w:r>
      <w:r w:rsidR="00046E48" w:rsidRPr="006E0F8E">
        <w:rPr>
          <w:rFonts w:eastAsia="Arial Unicode MS" w:cs="Arial Unicode MS"/>
          <w:bCs/>
          <w:i/>
          <w:szCs w:val="36"/>
          <w:lang w:val="fr-FR" w:eastAsia="de-DE"/>
        </w:rPr>
        <w:t xml:space="preserve"> dans la langue du partenaire</w:t>
      </w:r>
      <w:r w:rsidRPr="006E0F8E">
        <w:rPr>
          <w:rFonts w:eastAsia="Arial Unicode MS" w:cs="Arial Unicode MS"/>
          <w:bCs/>
          <w:i/>
          <w:szCs w:val="36"/>
          <w:lang w:val="fr-FR" w:eastAsia="de-DE"/>
        </w:rPr>
        <w:t xml:space="preserve">: </w:t>
      </w:r>
    </w:p>
    <w:p w:rsidR="001E6523" w:rsidDel="005042A0" w:rsidRDefault="0025770E">
      <w:pPr>
        <w:pStyle w:val="Listenabsatz"/>
        <w:spacing w:before="100" w:beforeAutospacing="1" w:after="100" w:afterAutospacing="1"/>
        <w:ind w:left="532"/>
        <w:outlineLvl w:val="1"/>
        <w:rPr>
          <w:del w:id="189" w:author="Drittort" w:date="2022-04-04T17:09:00Z"/>
          <w:rFonts w:eastAsia="Arial Unicode MS" w:cs="Arial Unicode MS"/>
          <w:b/>
          <w:bCs/>
          <w:i/>
          <w:color w:val="FF0000"/>
          <w:szCs w:val="36"/>
          <w:lang w:val="fr-FR" w:eastAsia="de-DE"/>
        </w:rPr>
      </w:pPr>
      <w:r w:rsidRPr="006E0F8E">
        <w:rPr>
          <w:rFonts w:eastAsia="Arial Unicode MS" w:cs="Arial Unicode MS"/>
          <w:b/>
          <w:bCs/>
          <w:i/>
          <w:szCs w:val="36"/>
          <w:lang w:val="fr-FR" w:eastAsia="de-DE"/>
        </w:rPr>
        <w:t>Nom, d</w:t>
      </w:r>
      <w:r w:rsidR="00156607" w:rsidRPr="006E0F8E">
        <w:rPr>
          <w:rFonts w:eastAsia="Arial Unicode MS" w:cs="Arial Unicode MS"/>
          <w:b/>
          <w:bCs/>
          <w:i/>
          <w:szCs w:val="36"/>
          <w:lang w:val="fr-FR" w:eastAsia="de-DE"/>
        </w:rPr>
        <w:t>ate de naissance et plat préféré</w:t>
      </w:r>
      <w:r w:rsidR="00156607">
        <w:rPr>
          <w:rFonts w:eastAsia="Arial Unicode MS" w:cs="Arial Unicode MS"/>
          <w:b/>
          <w:bCs/>
          <w:i/>
          <w:color w:val="FF0000"/>
          <w:szCs w:val="36"/>
          <w:lang w:val="fr-FR" w:eastAsia="de-DE"/>
        </w:rPr>
        <w:t>.</w:t>
      </w:r>
    </w:p>
    <w:p w:rsidR="005042A0" w:rsidRDefault="005042A0" w:rsidP="001E6523">
      <w:pPr>
        <w:pStyle w:val="Listenabsatz"/>
        <w:spacing w:before="100" w:beforeAutospacing="1" w:after="100" w:afterAutospacing="1"/>
        <w:ind w:left="532"/>
        <w:outlineLvl w:val="1"/>
        <w:rPr>
          <w:ins w:id="190" w:author="Drittort" w:date="2022-04-04T17:09:00Z"/>
          <w:rFonts w:eastAsia="Arial Unicode MS" w:cs="Arial Unicode MS"/>
          <w:b/>
          <w:bCs/>
          <w:i/>
          <w:color w:val="FF0000"/>
          <w:szCs w:val="36"/>
          <w:lang w:val="fr-FR" w:eastAsia="de-DE"/>
        </w:rPr>
      </w:pPr>
    </w:p>
    <w:p w:rsidR="001E6523" w:rsidDel="005042A0" w:rsidRDefault="001E6523" w:rsidP="001E6523">
      <w:pPr>
        <w:pStyle w:val="Listenabsatz"/>
        <w:spacing w:before="100" w:beforeAutospacing="1" w:after="100" w:afterAutospacing="1"/>
        <w:ind w:left="532"/>
        <w:outlineLvl w:val="1"/>
        <w:rPr>
          <w:del w:id="191" w:author="Drittort" w:date="2022-04-04T17:09:00Z"/>
          <w:rFonts w:eastAsia="Arial Unicode MS" w:cs="Arial Unicode MS"/>
          <w:b/>
          <w:bCs/>
          <w:i/>
          <w:color w:val="FF0000"/>
          <w:szCs w:val="36"/>
          <w:lang w:val="fr-FR" w:eastAsia="de-DE"/>
        </w:rPr>
      </w:pPr>
    </w:p>
    <w:p w:rsidR="001E6523" w:rsidRPr="00370F90" w:rsidDel="005042A0" w:rsidRDefault="001E6523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moveFrom w:id="192" w:author="Drittort" w:date="2022-04-04T17:07:00Z"/>
          <w:rFonts w:eastAsia="Arial Unicode MS" w:cs="Arial Unicode MS"/>
          <w:bCs/>
          <w:szCs w:val="36"/>
          <w:lang w:eastAsia="de-DE"/>
        </w:rPr>
      </w:pPr>
      <w:moveFromRangeStart w:id="193" w:author="Drittort" w:date="2022-04-04T17:07:00Z" w:name="move99984480"/>
      <w:moveFrom w:id="194" w:author="Drittort" w:date="2022-04-04T17:07:00Z">
        <w:r w:rsidRPr="00370F90" w:rsidDel="005042A0">
          <w:rPr>
            <w:rFonts w:eastAsia="Arial Unicode MS" w:cs="Arial Unicode MS"/>
            <w:bCs/>
            <w:szCs w:val="36"/>
            <w:lang w:eastAsia="de-DE"/>
          </w:rPr>
          <w:t xml:space="preserve">Stellt ein Mitglied eurer Gruppe in der jeweiligen Partnersprache vor: </w:t>
        </w:r>
      </w:moveFrom>
    </w:p>
    <w:p w:rsidR="001E6523" w:rsidRPr="00370F90" w:rsidDel="005042A0" w:rsidRDefault="001E6523" w:rsidP="001E6523">
      <w:pPr>
        <w:pStyle w:val="Listenabsatz"/>
        <w:spacing w:before="100" w:beforeAutospacing="1" w:after="100" w:afterAutospacing="1"/>
        <w:ind w:left="532"/>
        <w:outlineLvl w:val="1"/>
        <w:rPr>
          <w:moveFrom w:id="195" w:author="Drittort" w:date="2022-04-04T17:07:00Z"/>
          <w:rFonts w:eastAsia="Arial Unicode MS" w:cs="Arial Unicode MS"/>
          <w:bCs/>
          <w:i/>
          <w:szCs w:val="36"/>
          <w:lang w:val="fr-FR" w:eastAsia="de-DE"/>
        </w:rPr>
      </w:pPr>
      <w:moveFrom w:id="196" w:author="Drittort" w:date="2022-04-04T17:07:00Z">
        <w:r w:rsidRPr="00370F90" w:rsidDel="005042A0">
          <w:rPr>
            <w:rFonts w:eastAsia="Arial Unicode MS" w:cs="Arial Unicode MS"/>
            <w:b/>
            <w:bCs/>
            <w:i/>
            <w:szCs w:val="36"/>
            <w:lang w:val="fr-FR" w:eastAsia="de-DE"/>
          </w:rPr>
          <w:t>Name, Geburtsdatum und Lieblingsessen.</w:t>
        </w:r>
      </w:moveFrom>
    </w:p>
    <w:p w:rsidR="001E6523" w:rsidRPr="00370F90" w:rsidDel="005042A0" w:rsidRDefault="001E6523" w:rsidP="001E6523">
      <w:pPr>
        <w:pStyle w:val="Listenabsatz"/>
        <w:spacing w:before="100" w:beforeAutospacing="1" w:after="100" w:afterAutospacing="1"/>
        <w:ind w:left="532"/>
        <w:outlineLvl w:val="1"/>
        <w:rPr>
          <w:moveFrom w:id="197" w:author="Drittort" w:date="2022-04-04T17:07:00Z"/>
          <w:rFonts w:eastAsia="Arial Unicode MS" w:cs="Arial Unicode MS"/>
          <w:bCs/>
          <w:i/>
          <w:szCs w:val="36"/>
          <w:lang w:val="fr-FR" w:eastAsia="de-DE"/>
        </w:rPr>
      </w:pPr>
      <w:moveFrom w:id="198" w:author="Drittort" w:date="2022-04-04T17:07:00Z">
        <w:r w:rsidRPr="00370F90" w:rsidDel="005042A0">
          <w:rPr>
            <w:rFonts w:eastAsia="Arial Unicode MS" w:cs="Arial Unicode MS"/>
            <w:bCs/>
            <w:i/>
            <w:szCs w:val="36"/>
            <w:lang w:val="fr-FR" w:eastAsia="de-DE"/>
          </w:rPr>
          <w:t xml:space="preserve">Présentez un des camarades de votre groupe dans la langue du partenaire: </w:t>
        </w:r>
      </w:moveFrom>
    </w:p>
    <w:p w:rsidR="001E6523" w:rsidRPr="001E6523" w:rsidDel="005042A0" w:rsidRDefault="001E6523" w:rsidP="001E6523">
      <w:pPr>
        <w:pStyle w:val="Listenabsatz"/>
        <w:spacing w:before="100" w:beforeAutospacing="1" w:after="100" w:afterAutospacing="1"/>
        <w:ind w:left="532"/>
        <w:outlineLvl w:val="1"/>
        <w:rPr>
          <w:del w:id="199" w:author="Drittort" w:date="2022-04-04T17:09:00Z"/>
          <w:moveFrom w:id="200" w:author="Drittort" w:date="2022-04-04T17:07:00Z"/>
          <w:rFonts w:eastAsia="Arial Unicode MS" w:cs="Arial Unicode MS"/>
          <w:bCs/>
          <w:szCs w:val="36"/>
          <w:lang w:val="fr-FR" w:eastAsia="de-DE"/>
        </w:rPr>
      </w:pPr>
      <w:moveFrom w:id="201" w:author="Drittort" w:date="2022-04-04T17:07:00Z">
        <w:r w:rsidRPr="00370F90" w:rsidDel="005042A0">
          <w:rPr>
            <w:rFonts w:eastAsia="Arial Unicode MS" w:cs="Arial Unicode MS"/>
            <w:b/>
            <w:bCs/>
            <w:i/>
            <w:szCs w:val="36"/>
            <w:lang w:val="fr-FR" w:eastAsia="de-DE"/>
          </w:rPr>
          <w:t>Nom, date de naissance et plat</w:t>
        </w:r>
        <w:del w:id="202" w:author="Drittort" w:date="2022-04-04T17:09:00Z">
          <w:r w:rsidRPr="00370F90" w:rsidDel="005042A0">
            <w:rPr>
              <w:rFonts w:eastAsia="Arial Unicode MS" w:cs="Arial Unicode MS"/>
              <w:b/>
              <w:bCs/>
              <w:i/>
              <w:szCs w:val="36"/>
              <w:lang w:val="fr-FR" w:eastAsia="de-DE"/>
            </w:rPr>
            <w:delText xml:space="preserve"> préféré</w:delText>
          </w:r>
          <w:r w:rsidRPr="00370F90" w:rsidDel="005042A0">
            <w:rPr>
              <w:rFonts w:eastAsia="Arial Unicode MS" w:cs="Arial Unicode MS"/>
              <w:b/>
              <w:bCs/>
              <w:i/>
              <w:color w:val="FF0000"/>
              <w:szCs w:val="36"/>
              <w:lang w:val="fr-FR" w:eastAsia="de-DE"/>
            </w:rPr>
            <w:delText>.</w:delText>
          </w:r>
        </w:del>
      </w:moveFrom>
    </w:p>
    <w:moveFromRangeEnd w:id="193"/>
    <w:p w:rsidR="001E6523" w:rsidRPr="00046E48" w:rsidDel="005042A0" w:rsidRDefault="001E6523" w:rsidP="001E6523">
      <w:pPr>
        <w:pStyle w:val="Listenabsatz"/>
        <w:spacing w:before="100" w:beforeAutospacing="1" w:after="100" w:afterAutospacing="1"/>
        <w:ind w:left="532"/>
        <w:outlineLvl w:val="1"/>
        <w:rPr>
          <w:del w:id="203" w:author="Drittort" w:date="2022-04-04T17:09:00Z"/>
          <w:rFonts w:eastAsia="Arial Unicode MS" w:cs="Arial Unicode MS"/>
          <w:bCs/>
          <w:szCs w:val="36"/>
          <w:lang w:val="fr-FR" w:eastAsia="de-DE"/>
        </w:rPr>
      </w:pPr>
    </w:p>
    <w:p w:rsidR="005042A0" w:rsidRPr="005042A0" w:rsidRDefault="005042A0">
      <w:pPr>
        <w:pStyle w:val="Listenabsatz"/>
        <w:spacing w:before="100" w:beforeAutospacing="1" w:after="100" w:afterAutospacing="1"/>
        <w:ind w:left="532"/>
        <w:outlineLvl w:val="1"/>
        <w:rPr>
          <w:ins w:id="204" w:author="Drittort" w:date="2022-04-04T17:09:00Z"/>
          <w:lang w:val="fr-FR" w:eastAsia="de-DE"/>
        </w:rPr>
      </w:pPr>
    </w:p>
    <w:p w:rsidR="005042A0" w:rsidRPr="005042A0" w:rsidRDefault="005042A0" w:rsidP="005042A0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ins w:id="205" w:author="Drittort" w:date="2022-04-04T17:09:00Z"/>
          <w:rFonts w:eastAsia="Arial Unicode MS" w:cs="Arial Unicode MS"/>
          <w:bCs/>
          <w:i/>
          <w:szCs w:val="36"/>
          <w:lang w:eastAsia="de-DE"/>
          <w:rPrChange w:id="206" w:author="Drittort" w:date="2022-04-04T17:09:00Z">
            <w:rPr>
              <w:ins w:id="207" w:author="Drittort" w:date="2022-04-04T17:09:00Z"/>
              <w:rFonts w:eastAsia="Times New Roman" w:cs="Times New Roman"/>
              <w:bCs/>
              <w:szCs w:val="36"/>
              <w:lang w:eastAsia="de-DE"/>
            </w:rPr>
          </w:rPrChange>
        </w:rPr>
      </w:pPr>
      <w:ins w:id="208" w:author="Drittort" w:date="2022-04-04T17:09:00Z">
        <w:r>
          <w:rPr>
            <w:rFonts w:eastAsia="Times New Roman" w:cs="Times New Roman"/>
            <w:bCs/>
            <w:szCs w:val="36"/>
            <w:lang w:eastAsia="de-DE"/>
          </w:rPr>
          <w:t>Nennt</w:t>
        </w:r>
        <w:r w:rsidRPr="00A91ADC">
          <w:rPr>
            <w:rFonts w:eastAsia="Times New Roman" w:cs="Times New Roman"/>
            <w:bCs/>
            <w:szCs w:val="36"/>
            <w:lang w:eastAsia="de-DE"/>
          </w:rPr>
          <w:t xml:space="preserve"> einen deutschen Sportler, d</w:t>
        </w:r>
        <w:r>
          <w:rPr>
            <w:rFonts w:eastAsia="Times New Roman" w:cs="Times New Roman"/>
            <w:bCs/>
            <w:szCs w:val="36"/>
            <w:lang w:eastAsia="de-DE"/>
          </w:rPr>
          <w:t>er in einer französischen Mannschaft spielt oder gespielt hat.</w:t>
        </w:r>
      </w:ins>
    </w:p>
    <w:p w:rsidR="005042A0" w:rsidRPr="005042A0" w:rsidRDefault="005042A0">
      <w:pPr>
        <w:pStyle w:val="Listenabsatz"/>
        <w:spacing w:before="100" w:beforeAutospacing="1" w:after="100" w:afterAutospacing="1"/>
        <w:ind w:left="674"/>
        <w:outlineLvl w:val="1"/>
        <w:rPr>
          <w:ins w:id="209" w:author="Drittort" w:date="2022-04-04T17:09:00Z"/>
          <w:rFonts w:eastAsia="Arial Unicode MS" w:cs="Arial Unicode MS"/>
          <w:bCs/>
          <w:i/>
          <w:szCs w:val="36"/>
          <w:lang w:eastAsia="de-DE"/>
          <w:rPrChange w:id="210" w:author="Drittort" w:date="2022-04-04T17:09:00Z">
            <w:rPr>
              <w:ins w:id="211" w:author="Drittort" w:date="2022-04-04T17:09:00Z"/>
              <w:rFonts w:eastAsia="Arial Unicode MS" w:cs="Arial Unicode MS"/>
              <w:bCs/>
              <w:szCs w:val="36"/>
              <w:lang w:eastAsia="de-DE"/>
            </w:rPr>
          </w:rPrChange>
        </w:rPr>
        <w:pPrChange w:id="212" w:author="Drittort" w:date="2022-04-04T17:09:00Z">
          <w:pPr>
            <w:pStyle w:val="Listenabsatz"/>
            <w:numPr>
              <w:numId w:val="1"/>
            </w:numPr>
            <w:spacing w:before="100" w:beforeAutospacing="1" w:after="100" w:afterAutospacing="1"/>
            <w:ind w:left="674" w:hanging="360"/>
            <w:outlineLvl w:val="1"/>
          </w:pPr>
        </w:pPrChange>
      </w:pPr>
    </w:p>
    <w:p w:rsidR="001E6523" w:rsidRDefault="0006202D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rFonts w:eastAsia="Arial Unicode MS" w:cs="Arial Unicode MS"/>
          <w:bCs/>
          <w:i/>
          <w:szCs w:val="36"/>
          <w:lang w:eastAsia="de-DE"/>
        </w:rPr>
      </w:pPr>
      <w:r w:rsidRPr="001E00D1">
        <w:rPr>
          <w:rFonts w:eastAsia="Arial Unicode MS" w:cs="Arial Unicode MS"/>
          <w:bCs/>
          <w:szCs w:val="36"/>
          <w:lang w:eastAsia="de-DE"/>
        </w:rPr>
        <w:t>Sucht</w:t>
      </w:r>
      <w:r w:rsidR="00156607" w:rsidRPr="001E00D1">
        <w:rPr>
          <w:rFonts w:eastAsia="Arial Unicode MS" w:cs="Arial Unicode MS"/>
          <w:bCs/>
          <w:szCs w:val="36"/>
          <w:lang w:eastAsia="de-DE"/>
        </w:rPr>
        <w:t xml:space="preserve"> in der Umgebung der Juhe drei unt</w:t>
      </w:r>
      <w:r w:rsidRPr="001E00D1">
        <w:rPr>
          <w:rFonts w:eastAsia="Arial Unicode MS" w:cs="Arial Unicode MS"/>
          <w:bCs/>
          <w:szCs w:val="36"/>
          <w:lang w:eastAsia="de-DE"/>
        </w:rPr>
        <w:t>erschiedliche Blätte</w:t>
      </w:r>
      <w:r w:rsidR="00FC5BE2">
        <w:rPr>
          <w:rFonts w:eastAsia="Arial Unicode MS" w:cs="Arial Unicode MS"/>
          <w:bCs/>
          <w:szCs w:val="36"/>
          <w:lang w:eastAsia="de-DE"/>
        </w:rPr>
        <w:t>r und nennt den Namen der Pf</w:t>
      </w:r>
      <w:ins w:id="213" w:author="Drittort" w:date="2022-03-21T15:32:00Z">
        <w:r w:rsidR="00E25CF3">
          <w:rPr>
            <w:rFonts w:eastAsia="Arial Unicode MS" w:cs="Arial Unicode MS"/>
            <w:bCs/>
            <w:szCs w:val="36"/>
            <w:lang w:eastAsia="de-DE"/>
          </w:rPr>
          <w:t>lan</w:t>
        </w:r>
      </w:ins>
      <w:del w:id="214" w:author="Drittort" w:date="2022-03-21T15:32:00Z">
        <w:r w:rsidR="00FC5BE2" w:rsidDel="00E25CF3">
          <w:rPr>
            <w:rFonts w:eastAsia="Arial Unicode MS" w:cs="Arial Unicode MS"/>
            <w:bCs/>
            <w:szCs w:val="36"/>
            <w:lang w:eastAsia="de-DE"/>
          </w:rPr>
          <w:delText>aln</w:delText>
        </w:r>
      </w:del>
      <w:r w:rsidR="00FC5BE2">
        <w:rPr>
          <w:rFonts w:eastAsia="Arial Unicode MS" w:cs="Arial Unicode MS"/>
          <w:bCs/>
          <w:szCs w:val="36"/>
          <w:lang w:eastAsia="de-DE"/>
        </w:rPr>
        <w:t>zen</w:t>
      </w:r>
      <w:r w:rsidR="001E00D1" w:rsidRPr="001E00D1">
        <w:rPr>
          <w:rFonts w:eastAsia="Arial Unicode MS" w:cs="Arial Unicode MS"/>
          <w:bCs/>
          <w:szCs w:val="36"/>
          <w:lang w:eastAsia="de-DE"/>
        </w:rPr>
        <w:t>.</w:t>
      </w:r>
    </w:p>
    <w:p w:rsidR="001E00D1" w:rsidRPr="001E6523" w:rsidRDefault="006E0F8E" w:rsidP="001E6523">
      <w:pPr>
        <w:pStyle w:val="Listenabsatz"/>
        <w:spacing w:before="100" w:beforeAutospacing="1" w:after="100" w:afterAutospacing="1"/>
        <w:ind w:left="532"/>
        <w:outlineLvl w:val="1"/>
        <w:rPr>
          <w:rFonts w:eastAsia="Arial Unicode MS" w:cs="Arial Unicode MS"/>
          <w:bCs/>
          <w:i/>
          <w:szCs w:val="36"/>
          <w:lang w:val="fr-FR" w:eastAsia="de-DE"/>
        </w:rPr>
      </w:pPr>
      <w:r w:rsidRPr="00282CF4">
        <w:rPr>
          <w:rFonts w:eastAsia="Arial Unicode MS" w:cs="Arial Unicode MS"/>
          <w:bCs/>
          <w:szCs w:val="36"/>
          <w:lang w:eastAsia="de-DE"/>
          <w:rPrChange w:id="215" w:author="33786" w:date="2022-03-25T11:45:00Z">
            <w:rPr>
              <w:rFonts w:eastAsia="Arial Unicode MS" w:cs="Arial Unicode MS"/>
              <w:bCs/>
              <w:szCs w:val="36"/>
              <w:lang w:val="fr-FR" w:eastAsia="de-DE"/>
            </w:rPr>
          </w:rPrChange>
        </w:rPr>
        <w:t xml:space="preserve">   </w:t>
      </w:r>
      <w:r w:rsidR="00156607" w:rsidRPr="001E6523">
        <w:rPr>
          <w:rFonts w:eastAsia="Arial Unicode MS" w:cs="Arial Unicode MS"/>
          <w:bCs/>
          <w:szCs w:val="36"/>
          <w:lang w:val="fr-FR" w:eastAsia="de-DE"/>
        </w:rPr>
        <w:t>Cherchez autour de l’auberge de jeunesse trois différentes feuille</w:t>
      </w:r>
      <w:r w:rsidR="00FC5BE2">
        <w:rPr>
          <w:rFonts w:eastAsia="Arial Unicode MS" w:cs="Arial Unicode MS"/>
          <w:bCs/>
          <w:szCs w:val="36"/>
          <w:lang w:val="fr-FR" w:eastAsia="de-DE"/>
        </w:rPr>
        <w:t xml:space="preserve">s et dites le nom de </w:t>
      </w:r>
      <w:ins w:id="216" w:author="Drittort" w:date="2022-04-04T17:19:00Z">
        <w:r w:rsidR="005F4FD1">
          <w:rPr>
            <w:rFonts w:eastAsia="Arial Unicode MS" w:cs="Arial Unicode MS"/>
            <w:bCs/>
            <w:szCs w:val="36"/>
            <w:lang w:val="fr-FR" w:eastAsia="de-DE"/>
          </w:rPr>
          <w:t>c</w:t>
        </w:r>
      </w:ins>
      <w:del w:id="217" w:author="Drittort" w:date="2022-04-04T17:19:00Z">
        <w:r w:rsidR="00FC5BE2" w:rsidDel="005F4FD1">
          <w:rPr>
            <w:rFonts w:eastAsia="Arial Unicode MS" w:cs="Arial Unicode MS"/>
            <w:bCs/>
            <w:szCs w:val="36"/>
            <w:lang w:val="fr-FR" w:eastAsia="de-DE"/>
          </w:rPr>
          <w:delText>d</w:delText>
        </w:r>
      </w:del>
      <w:r w:rsidR="00FC5BE2">
        <w:rPr>
          <w:rFonts w:eastAsia="Arial Unicode MS" w:cs="Arial Unicode MS"/>
          <w:bCs/>
          <w:szCs w:val="36"/>
          <w:lang w:val="fr-FR" w:eastAsia="de-DE"/>
        </w:rPr>
        <w:t>es plantes</w:t>
      </w:r>
      <w:r w:rsidR="0006202D" w:rsidRPr="001E6523">
        <w:rPr>
          <w:rFonts w:eastAsia="Arial Unicode MS" w:cs="Arial Unicode MS"/>
          <w:bCs/>
          <w:szCs w:val="36"/>
          <w:lang w:val="fr-FR" w:eastAsia="de-DE"/>
        </w:rPr>
        <w:t>.</w:t>
      </w:r>
    </w:p>
    <w:p w:rsidR="001E00D1" w:rsidRPr="001E6523" w:rsidRDefault="001E00D1" w:rsidP="001E6523">
      <w:pPr>
        <w:pStyle w:val="Listenabsatz"/>
        <w:spacing w:before="100" w:beforeAutospacing="1" w:after="100" w:afterAutospacing="1"/>
        <w:ind w:left="1045"/>
        <w:outlineLvl w:val="1"/>
        <w:rPr>
          <w:rFonts w:eastAsia="Times New Roman" w:cs="Times New Roman"/>
          <w:bCs/>
          <w:i/>
          <w:szCs w:val="36"/>
          <w:lang w:val="fr-FR" w:eastAsia="de-DE"/>
        </w:rPr>
      </w:pPr>
    </w:p>
    <w:p w:rsidR="00583236" w:rsidRPr="001E6523" w:rsidRDefault="001E6523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532"/>
        <w:outlineLvl w:val="1"/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</w:pPr>
      <w:r w:rsidRPr="006E0F8E">
        <w:rPr>
          <w:rFonts w:eastAsia="Times New Roman" w:cs="Times New Roman"/>
          <w:b/>
          <w:bCs/>
          <w:color w:val="000000" w:themeColor="text1"/>
          <w:szCs w:val="36"/>
          <w:highlight w:val="cyan"/>
          <w:lang w:val="fr-FR" w:eastAsia="de-DE"/>
        </w:rPr>
        <w:t xml:space="preserve"> </w:t>
      </w:r>
      <w:r w:rsidR="00583236" w:rsidRPr="00A91ADC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>Rückt fünf Felder vor.</w:t>
      </w:r>
      <w:r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 xml:space="preserve">         </w:t>
      </w:r>
      <w:r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</w:r>
      <w:r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</w:r>
      <w:r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</w:r>
      <w:r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</w:r>
      <w:r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</w:r>
      <w:r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</w:r>
      <w:proofErr w:type="spellStart"/>
      <w:r w:rsidR="00583236" w:rsidRP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>Avancez</w:t>
      </w:r>
      <w:proofErr w:type="spellEnd"/>
      <w:r w:rsidR="00583236" w:rsidRP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 xml:space="preserve"> de </w:t>
      </w:r>
      <w:proofErr w:type="spellStart"/>
      <w:r w:rsidR="00583236" w:rsidRP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>cinq</w:t>
      </w:r>
      <w:proofErr w:type="spellEnd"/>
      <w:r w:rsidR="00583236" w:rsidRP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 xml:space="preserve"> </w:t>
      </w:r>
      <w:proofErr w:type="spellStart"/>
      <w:r w:rsidR="00583236" w:rsidRP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>cases</w:t>
      </w:r>
      <w:proofErr w:type="spellEnd"/>
      <w:r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>.</w:t>
      </w:r>
    </w:p>
    <w:p w:rsidR="00583236" w:rsidRPr="00583236" w:rsidRDefault="00583236" w:rsidP="001E6523">
      <w:pPr>
        <w:pStyle w:val="Listenabsatz"/>
        <w:spacing w:before="100" w:beforeAutospacing="1" w:after="100" w:afterAutospacing="1"/>
        <w:ind w:left="1045"/>
        <w:outlineLvl w:val="1"/>
        <w:rPr>
          <w:rFonts w:eastAsia="Times New Roman" w:cs="Times New Roman"/>
          <w:bCs/>
          <w:color w:val="000000" w:themeColor="text1"/>
          <w:szCs w:val="36"/>
          <w:highlight w:val="cyan"/>
          <w:lang w:eastAsia="de-DE"/>
        </w:rPr>
      </w:pPr>
    </w:p>
    <w:p w:rsidR="00583236" w:rsidRDefault="00583236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rFonts w:eastAsia="Times New Roman" w:cs="Times New Roman"/>
          <w:bCs/>
          <w:szCs w:val="36"/>
          <w:lang w:eastAsia="de-DE"/>
        </w:rPr>
      </w:pPr>
      <w:r>
        <w:rPr>
          <w:rFonts w:eastAsia="Times New Roman" w:cs="Times New Roman"/>
          <w:bCs/>
          <w:szCs w:val="36"/>
          <w:lang w:eastAsia="de-DE"/>
        </w:rPr>
        <w:t>Zitiert drei französische Automarken.</w:t>
      </w:r>
      <w:r>
        <w:rPr>
          <w:rFonts w:eastAsia="Times New Roman" w:cs="Times New Roman"/>
          <w:bCs/>
          <w:szCs w:val="36"/>
          <w:lang w:eastAsia="de-DE"/>
        </w:rPr>
        <w:br/>
      </w:r>
      <w:proofErr w:type="spellStart"/>
      <w:r>
        <w:rPr>
          <w:rFonts w:eastAsia="Times New Roman" w:cs="Times New Roman"/>
          <w:bCs/>
          <w:szCs w:val="36"/>
          <w:lang w:eastAsia="de-DE"/>
        </w:rPr>
        <w:t>Citez</w:t>
      </w:r>
      <w:proofErr w:type="spellEnd"/>
      <w:r>
        <w:rPr>
          <w:rFonts w:eastAsia="Times New Roman" w:cs="Times New Roman"/>
          <w:bCs/>
          <w:szCs w:val="36"/>
          <w:lang w:eastAsia="de-DE"/>
        </w:rPr>
        <w:t xml:space="preserve"> </w:t>
      </w:r>
      <w:proofErr w:type="spellStart"/>
      <w:r>
        <w:rPr>
          <w:rFonts w:eastAsia="Times New Roman" w:cs="Times New Roman"/>
          <w:bCs/>
          <w:szCs w:val="36"/>
          <w:lang w:eastAsia="de-DE"/>
        </w:rPr>
        <w:t>trois</w:t>
      </w:r>
      <w:proofErr w:type="spellEnd"/>
      <w:r>
        <w:rPr>
          <w:rFonts w:eastAsia="Times New Roman" w:cs="Times New Roman"/>
          <w:bCs/>
          <w:szCs w:val="36"/>
          <w:lang w:eastAsia="de-DE"/>
        </w:rPr>
        <w:t xml:space="preserve"> </w:t>
      </w:r>
      <w:proofErr w:type="spellStart"/>
      <w:r>
        <w:rPr>
          <w:rFonts w:eastAsia="Times New Roman" w:cs="Times New Roman"/>
          <w:bCs/>
          <w:szCs w:val="36"/>
          <w:lang w:eastAsia="de-DE"/>
        </w:rPr>
        <w:t>marques</w:t>
      </w:r>
      <w:proofErr w:type="spellEnd"/>
      <w:r>
        <w:rPr>
          <w:rFonts w:eastAsia="Times New Roman" w:cs="Times New Roman"/>
          <w:bCs/>
          <w:szCs w:val="36"/>
          <w:lang w:eastAsia="de-DE"/>
        </w:rPr>
        <w:t xml:space="preserve"> de </w:t>
      </w:r>
      <w:proofErr w:type="spellStart"/>
      <w:r>
        <w:rPr>
          <w:rFonts w:eastAsia="Times New Roman" w:cs="Times New Roman"/>
          <w:bCs/>
          <w:szCs w:val="36"/>
          <w:lang w:eastAsia="de-DE"/>
        </w:rPr>
        <w:t>voiture</w:t>
      </w:r>
      <w:proofErr w:type="spellEnd"/>
      <w:r>
        <w:rPr>
          <w:rFonts w:eastAsia="Times New Roman" w:cs="Times New Roman"/>
          <w:bCs/>
          <w:szCs w:val="36"/>
          <w:lang w:eastAsia="de-DE"/>
        </w:rPr>
        <w:t xml:space="preserve"> </w:t>
      </w:r>
      <w:proofErr w:type="spellStart"/>
      <w:r>
        <w:rPr>
          <w:rFonts w:eastAsia="Times New Roman" w:cs="Times New Roman"/>
          <w:bCs/>
          <w:szCs w:val="36"/>
          <w:lang w:eastAsia="de-DE"/>
        </w:rPr>
        <w:t>allemandes</w:t>
      </w:r>
      <w:proofErr w:type="spellEnd"/>
      <w:r>
        <w:rPr>
          <w:rFonts w:eastAsia="Times New Roman" w:cs="Times New Roman"/>
          <w:bCs/>
          <w:szCs w:val="36"/>
          <w:lang w:eastAsia="de-DE"/>
        </w:rPr>
        <w:t>.</w:t>
      </w:r>
    </w:p>
    <w:p w:rsidR="00583236" w:rsidRDefault="00583236" w:rsidP="001E6523">
      <w:pPr>
        <w:pStyle w:val="Listenabsatz"/>
        <w:spacing w:before="100" w:beforeAutospacing="1" w:after="100" w:afterAutospacing="1"/>
        <w:ind w:left="1045"/>
        <w:outlineLvl w:val="1"/>
        <w:rPr>
          <w:rFonts w:eastAsia="Times New Roman" w:cs="Times New Roman"/>
          <w:bCs/>
          <w:szCs w:val="36"/>
          <w:lang w:eastAsia="de-DE"/>
        </w:rPr>
      </w:pPr>
    </w:p>
    <w:p w:rsidR="001E6523" w:rsidRDefault="001E00D1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rFonts w:eastAsia="Times New Roman" w:cs="Times New Roman"/>
          <w:bCs/>
          <w:szCs w:val="36"/>
          <w:lang w:eastAsia="de-DE"/>
        </w:rPr>
      </w:pPr>
      <w:r w:rsidRPr="00BC2BA7">
        <w:rPr>
          <w:rFonts w:eastAsia="Times New Roman" w:cs="Times New Roman"/>
          <w:bCs/>
          <w:szCs w:val="36"/>
          <w:lang w:eastAsia="de-DE"/>
        </w:rPr>
        <w:t xml:space="preserve">Übersetzt </w:t>
      </w:r>
      <w:r w:rsidRPr="00BC2BA7">
        <w:rPr>
          <w:rFonts w:eastAsia="Times New Roman" w:cs="Times New Roman"/>
          <w:b/>
          <w:bCs/>
          <w:szCs w:val="36"/>
          <w:lang w:eastAsia="de-DE"/>
        </w:rPr>
        <w:t>gemeinsam</w:t>
      </w:r>
      <w:r>
        <w:rPr>
          <w:rFonts w:eastAsia="Times New Roman" w:cs="Times New Roman"/>
          <w:bCs/>
          <w:szCs w:val="36"/>
          <w:lang w:eastAsia="de-DE"/>
        </w:rPr>
        <w:t xml:space="preserve"> den Satz ins Deutsche:  Non, je ne </w:t>
      </w:r>
      <w:proofErr w:type="spellStart"/>
      <w:r>
        <w:rPr>
          <w:rFonts w:eastAsia="Times New Roman" w:cs="Times New Roman"/>
          <w:bCs/>
          <w:szCs w:val="36"/>
          <w:lang w:eastAsia="de-DE"/>
        </w:rPr>
        <w:t>regrette</w:t>
      </w:r>
      <w:proofErr w:type="spellEnd"/>
      <w:r>
        <w:rPr>
          <w:rFonts w:eastAsia="Times New Roman" w:cs="Times New Roman"/>
          <w:bCs/>
          <w:szCs w:val="36"/>
          <w:lang w:eastAsia="de-DE"/>
        </w:rPr>
        <w:t xml:space="preserve"> </w:t>
      </w:r>
      <w:proofErr w:type="spellStart"/>
      <w:r>
        <w:rPr>
          <w:rFonts w:eastAsia="Times New Roman" w:cs="Times New Roman"/>
          <w:bCs/>
          <w:szCs w:val="36"/>
          <w:lang w:eastAsia="de-DE"/>
        </w:rPr>
        <w:t>rien</w:t>
      </w:r>
      <w:proofErr w:type="spellEnd"/>
      <w:r>
        <w:rPr>
          <w:rFonts w:eastAsia="Times New Roman" w:cs="Times New Roman"/>
          <w:bCs/>
          <w:szCs w:val="36"/>
          <w:lang w:eastAsia="de-DE"/>
        </w:rPr>
        <w:t>…</w:t>
      </w:r>
    </w:p>
    <w:p w:rsidR="00E96FB3" w:rsidRPr="001E6523" w:rsidRDefault="00282CF4" w:rsidP="001E6523">
      <w:pPr>
        <w:pStyle w:val="Listenabsatz"/>
        <w:spacing w:before="100" w:beforeAutospacing="1" w:after="100" w:afterAutospacing="1"/>
        <w:ind w:left="532"/>
        <w:outlineLvl w:val="1"/>
        <w:rPr>
          <w:rFonts w:eastAsia="Times New Roman" w:cs="Times New Roman"/>
          <w:bCs/>
          <w:szCs w:val="36"/>
          <w:lang w:eastAsia="de-DE"/>
        </w:rPr>
      </w:pPr>
      <w:ins w:id="218" w:author="33786" w:date="2022-03-25T11:51:00Z">
        <w:r>
          <w:rPr>
            <w:rFonts w:eastAsia="Times New Roman" w:cs="Times New Roman"/>
            <w:bCs/>
            <w:szCs w:val="36"/>
            <w:lang w:val="fr-FR" w:eastAsia="de-DE"/>
          </w:rPr>
          <w:t xml:space="preserve">   </w:t>
        </w:r>
      </w:ins>
      <w:r w:rsidR="00C352C4" w:rsidRPr="001E6523">
        <w:rPr>
          <w:rFonts w:eastAsia="Times New Roman" w:cs="Times New Roman"/>
          <w:bCs/>
          <w:szCs w:val="36"/>
          <w:lang w:val="fr-FR" w:eastAsia="de-DE"/>
        </w:rPr>
        <w:t xml:space="preserve">Traduisez </w:t>
      </w:r>
      <w:r w:rsidR="00C352C4" w:rsidRPr="001E6523">
        <w:rPr>
          <w:rFonts w:eastAsia="Times New Roman" w:cs="Times New Roman"/>
          <w:b/>
          <w:bCs/>
          <w:szCs w:val="36"/>
          <w:lang w:val="fr-FR" w:eastAsia="de-DE"/>
        </w:rPr>
        <w:t xml:space="preserve">ensemble </w:t>
      </w:r>
      <w:r w:rsidR="00C352C4" w:rsidRPr="001E6523">
        <w:rPr>
          <w:rFonts w:eastAsia="Times New Roman" w:cs="Times New Roman"/>
          <w:bCs/>
          <w:szCs w:val="36"/>
          <w:lang w:val="fr-FR" w:eastAsia="de-DE"/>
        </w:rPr>
        <w:t xml:space="preserve">la phrase en français : </w:t>
      </w:r>
      <w:r w:rsidR="00046E48" w:rsidRPr="001E6523">
        <w:rPr>
          <w:rFonts w:eastAsia="Times New Roman" w:cs="Times New Roman"/>
          <w:bCs/>
          <w:szCs w:val="36"/>
          <w:lang w:val="fr-FR" w:eastAsia="de-DE"/>
        </w:rPr>
        <w:t xml:space="preserve">Mit 65 </w:t>
      </w:r>
      <w:proofErr w:type="spellStart"/>
      <w:r w:rsidR="00046E48" w:rsidRPr="001E6523">
        <w:rPr>
          <w:rFonts w:eastAsia="Times New Roman" w:cs="Times New Roman"/>
          <w:bCs/>
          <w:szCs w:val="36"/>
          <w:lang w:val="fr-FR" w:eastAsia="de-DE"/>
        </w:rPr>
        <w:t>Jahren</w:t>
      </w:r>
      <w:proofErr w:type="spellEnd"/>
      <w:r w:rsidR="00046E48" w:rsidRPr="001E6523">
        <w:rPr>
          <w:rFonts w:eastAsia="Times New Roman" w:cs="Times New Roman"/>
          <w:bCs/>
          <w:szCs w:val="36"/>
          <w:lang w:val="fr-FR" w:eastAsia="de-DE"/>
        </w:rPr>
        <w:t xml:space="preserve">, da </w:t>
      </w:r>
      <w:proofErr w:type="spellStart"/>
      <w:r w:rsidR="00046E48" w:rsidRPr="001E6523">
        <w:rPr>
          <w:rFonts w:eastAsia="Times New Roman" w:cs="Times New Roman"/>
          <w:bCs/>
          <w:szCs w:val="36"/>
          <w:lang w:val="fr-FR" w:eastAsia="de-DE"/>
        </w:rPr>
        <w:t>fängt</w:t>
      </w:r>
      <w:proofErr w:type="spellEnd"/>
      <w:r w:rsidR="00046E48" w:rsidRPr="001E6523">
        <w:rPr>
          <w:rFonts w:eastAsia="Times New Roman" w:cs="Times New Roman"/>
          <w:bCs/>
          <w:szCs w:val="36"/>
          <w:lang w:val="fr-FR" w:eastAsia="de-DE"/>
        </w:rPr>
        <w:t xml:space="preserve"> </w:t>
      </w:r>
      <w:proofErr w:type="spellStart"/>
      <w:r w:rsidR="00046E48" w:rsidRPr="001E6523">
        <w:rPr>
          <w:rFonts w:eastAsia="Times New Roman" w:cs="Times New Roman"/>
          <w:bCs/>
          <w:szCs w:val="36"/>
          <w:lang w:val="fr-FR" w:eastAsia="de-DE"/>
        </w:rPr>
        <w:t>das</w:t>
      </w:r>
      <w:proofErr w:type="spellEnd"/>
      <w:r w:rsidR="00046E48" w:rsidRPr="001E6523">
        <w:rPr>
          <w:rFonts w:eastAsia="Times New Roman" w:cs="Times New Roman"/>
          <w:bCs/>
          <w:szCs w:val="36"/>
          <w:lang w:val="fr-FR" w:eastAsia="de-DE"/>
        </w:rPr>
        <w:t xml:space="preserve"> Leben an…</w:t>
      </w:r>
    </w:p>
    <w:p w:rsidR="00F00BC4" w:rsidRPr="00A91ADC" w:rsidRDefault="00F00BC4" w:rsidP="001E6523">
      <w:pPr>
        <w:pStyle w:val="Listenabsatz"/>
        <w:spacing w:before="100" w:beforeAutospacing="1" w:after="100" w:afterAutospacing="1"/>
        <w:ind w:left="1045"/>
        <w:outlineLvl w:val="1"/>
        <w:rPr>
          <w:rFonts w:eastAsia="Times New Roman" w:cs="Times New Roman"/>
          <w:bCs/>
          <w:szCs w:val="36"/>
          <w:lang w:val="fr-FR" w:eastAsia="de-DE"/>
        </w:rPr>
      </w:pPr>
    </w:p>
    <w:p w:rsidR="00F00BC4" w:rsidRPr="00282CF4" w:rsidRDefault="00370F90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rFonts w:eastAsia="Times New Roman" w:cs="Times New Roman"/>
          <w:bCs/>
          <w:szCs w:val="36"/>
          <w:lang w:eastAsia="de-DE"/>
          <w:rPrChange w:id="219" w:author="33786" w:date="2022-03-25T11:45:00Z">
            <w:rPr>
              <w:rFonts w:eastAsia="Times New Roman" w:cs="Times New Roman"/>
              <w:bCs/>
              <w:szCs w:val="36"/>
              <w:lang w:val="fr-FR" w:eastAsia="de-DE"/>
            </w:rPr>
          </w:rPrChange>
        </w:rPr>
      </w:pPr>
      <w:r w:rsidRPr="00282CF4">
        <w:rPr>
          <w:rFonts w:eastAsia="Times New Roman" w:cs="Times New Roman"/>
          <w:bCs/>
          <w:szCs w:val="36"/>
          <w:lang w:eastAsia="de-DE"/>
          <w:rPrChange w:id="220" w:author="33786" w:date="2022-03-25T11:45:00Z">
            <w:rPr>
              <w:rFonts w:eastAsia="Times New Roman" w:cs="Times New Roman"/>
              <w:bCs/>
              <w:szCs w:val="36"/>
              <w:lang w:val="fr-FR" w:eastAsia="de-DE"/>
            </w:rPr>
          </w:rPrChange>
        </w:rPr>
        <w:t xml:space="preserve">Sucht </w:t>
      </w:r>
      <w:ins w:id="221" w:author="33786" w:date="2022-03-25T11:53:00Z">
        <w:r w:rsidR="00282CF4">
          <w:rPr>
            <w:rFonts w:eastAsia="Times New Roman" w:cs="Times New Roman"/>
            <w:b/>
            <w:bCs/>
            <w:szCs w:val="36"/>
            <w:lang w:eastAsia="de-DE"/>
          </w:rPr>
          <w:t>drei Objekte in</w:t>
        </w:r>
      </w:ins>
      <w:ins w:id="222" w:author="33786" w:date="2022-03-25T11:54:00Z">
        <w:r w:rsidR="00282CF4">
          <w:rPr>
            <w:rFonts w:eastAsia="Times New Roman" w:cs="Times New Roman"/>
            <w:b/>
            <w:bCs/>
            <w:szCs w:val="36"/>
            <w:lang w:eastAsia="de-DE"/>
          </w:rPr>
          <w:t xml:space="preserve"> der Natur </w:t>
        </w:r>
      </w:ins>
      <w:del w:id="223" w:author="33786" w:date="2022-03-25T11:53:00Z">
        <w:r w:rsidRPr="00282CF4" w:rsidDel="00282CF4">
          <w:rPr>
            <w:rFonts w:eastAsia="Times New Roman" w:cs="Times New Roman"/>
            <w:bCs/>
            <w:szCs w:val="36"/>
            <w:lang w:eastAsia="de-DE"/>
            <w:rPrChange w:id="224" w:author="33786" w:date="2022-03-25T11:45:00Z">
              <w:rPr>
                <w:rFonts w:eastAsia="Times New Roman" w:cs="Times New Roman"/>
                <w:bCs/>
                <w:szCs w:val="36"/>
                <w:lang w:val="fr-FR" w:eastAsia="de-DE"/>
              </w:rPr>
            </w:rPrChange>
          </w:rPr>
          <w:delText xml:space="preserve">einen </w:delText>
        </w:r>
        <w:r w:rsidRPr="00282CF4" w:rsidDel="00282CF4">
          <w:rPr>
            <w:rFonts w:eastAsia="Times New Roman" w:cs="Times New Roman"/>
            <w:b/>
            <w:bCs/>
            <w:szCs w:val="36"/>
            <w:lang w:eastAsia="de-DE"/>
            <w:rPrChange w:id="225" w:author="33786" w:date="2022-03-25T11:51:00Z">
              <w:rPr>
                <w:rFonts w:eastAsia="Times New Roman" w:cs="Times New Roman"/>
                <w:bCs/>
                <w:szCs w:val="36"/>
                <w:lang w:val="fr-FR" w:eastAsia="de-DE"/>
              </w:rPr>
            </w:rPrChange>
          </w:rPr>
          <w:delText>spitzen</w:delText>
        </w:r>
        <w:r w:rsidRPr="00282CF4" w:rsidDel="00282CF4">
          <w:rPr>
            <w:rFonts w:eastAsia="Times New Roman" w:cs="Times New Roman"/>
            <w:bCs/>
            <w:szCs w:val="36"/>
            <w:lang w:eastAsia="de-DE"/>
            <w:rPrChange w:id="226" w:author="33786" w:date="2022-03-25T11:45:00Z">
              <w:rPr>
                <w:rFonts w:eastAsia="Times New Roman" w:cs="Times New Roman"/>
                <w:bCs/>
                <w:szCs w:val="36"/>
                <w:lang w:val="fr-FR" w:eastAsia="de-DE"/>
              </w:rPr>
            </w:rPrChange>
          </w:rPr>
          <w:delText xml:space="preserve"> und einen </w:delText>
        </w:r>
        <w:r w:rsidRPr="00282CF4" w:rsidDel="00282CF4">
          <w:rPr>
            <w:rFonts w:eastAsia="Times New Roman" w:cs="Times New Roman"/>
            <w:b/>
            <w:bCs/>
            <w:szCs w:val="36"/>
            <w:lang w:eastAsia="de-DE"/>
            <w:rPrChange w:id="227" w:author="33786" w:date="2022-03-25T11:51:00Z">
              <w:rPr>
                <w:rFonts w:eastAsia="Times New Roman" w:cs="Times New Roman"/>
                <w:bCs/>
                <w:szCs w:val="36"/>
                <w:lang w:val="fr-FR" w:eastAsia="de-DE"/>
              </w:rPr>
            </w:rPrChange>
          </w:rPr>
          <w:delText>runden Gegenstand in der Natur</w:delText>
        </w:r>
      </w:del>
      <w:r w:rsidRPr="00282CF4">
        <w:rPr>
          <w:rFonts w:eastAsia="Times New Roman" w:cs="Times New Roman"/>
          <w:bCs/>
          <w:szCs w:val="36"/>
          <w:lang w:eastAsia="de-DE"/>
          <w:rPrChange w:id="228" w:author="33786" w:date="2022-03-25T11:45:00Z">
            <w:rPr>
              <w:rFonts w:eastAsia="Times New Roman" w:cs="Times New Roman"/>
              <w:bCs/>
              <w:szCs w:val="36"/>
              <w:lang w:val="fr-FR" w:eastAsia="de-DE"/>
            </w:rPr>
          </w:rPrChange>
        </w:rPr>
        <w:t xml:space="preserve"> und verbindet ihn mit einem Stück Schnur zu einem Kunstwerk.</w:t>
      </w:r>
    </w:p>
    <w:p w:rsidR="00370F90" w:rsidRPr="00370F90" w:rsidRDefault="00370F90" w:rsidP="00370F90">
      <w:pPr>
        <w:pStyle w:val="Listenabsatz"/>
        <w:spacing w:before="100" w:beforeAutospacing="1" w:after="100" w:afterAutospacing="1"/>
        <w:ind w:left="674"/>
        <w:outlineLvl w:val="1"/>
        <w:rPr>
          <w:rFonts w:eastAsia="Times New Roman" w:cs="Times New Roman"/>
          <w:bCs/>
          <w:szCs w:val="36"/>
          <w:lang w:val="fr-FR" w:eastAsia="de-DE"/>
        </w:rPr>
      </w:pPr>
      <w:r>
        <w:rPr>
          <w:rFonts w:eastAsia="Times New Roman" w:cs="Times New Roman"/>
          <w:bCs/>
          <w:szCs w:val="36"/>
          <w:lang w:val="fr-FR" w:eastAsia="de-DE"/>
        </w:rPr>
        <w:t xml:space="preserve">Cherchez </w:t>
      </w:r>
      <w:ins w:id="229" w:author="33786" w:date="2022-03-25T11:54:00Z">
        <w:r w:rsidR="00282CF4" w:rsidRPr="00C1786F">
          <w:rPr>
            <w:rFonts w:eastAsia="Times New Roman" w:cs="Times New Roman"/>
            <w:b/>
            <w:bCs/>
            <w:szCs w:val="36"/>
            <w:lang w:val="fr-FR" w:eastAsia="de-DE"/>
            <w:rPrChange w:id="230" w:author="33786" w:date="2022-03-25T11:54:00Z">
              <w:rPr>
                <w:rFonts w:eastAsia="Times New Roman" w:cs="Times New Roman"/>
                <w:bCs/>
                <w:szCs w:val="36"/>
                <w:lang w:val="fr-FR" w:eastAsia="de-DE"/>
              </w:rPr>
            </w:rPrChange>
          </w:rPr>
          <w:t>trois objets dans la nature</w:t>
        </w:r>
        <w:r w:rsidR="00282CF4">
          <w:rPr>
            <w:rFonts w:eastAsia="Times New Roman" w:cs="Times New Roman"/>
            <w:bCs/>
            <w:szCs w:val="36"/>
            <w:lang w:val="fr-FR" w:eastAsia="de-DE"/>
          </w:rPr>
          <w:t xml:space="preserve"> et liez</w:t>
        </w:r>
      </w:ins>
      <w:ins w:id="231" w:author="33786" w:date="2022-03-25T11:55:00Z">
        <w:r w:rsidR="00C1786F">
          <w:rPr>
            <w:rFonts w:eastAsia="Times New Roman" w:cs="Times New Roman"/>
            <w:bCs/>
            <w:szCs w:val="36"/>
            <w:lang w:val="fr-FR" w:eastAsia="de-DE"/>
          </w:rPr>
          <w:t>-l</w:t>
        </w:r>
      </w:ins>
      <w:ins w:id="232" w:author="33786" w:date="2022-03-25T11:54:00Z">
        <w:r w:rsidR="00282CF4">
          <w:rPr>
            <w:rFonts w:eastAsia="Times New Roman" w:cs="Times New Roman"/>
            <w:bCs/>
            <w:szCs w:val="36"/>
            <w:lang w:val="fr-FR" w:eastAsia="de-DE"/>
          </w:rPr>
          <w:t xml:space="preserve">es à l’aide d’une ficelle pour obtenir une œuvre d’art. </w:t>
        </w:r>
      </w:ins>
      <w:del w:id="233" w:author="33786" w:date="2022-03-25T11:54:00Z">
        <w:r w:rsidDel="00282CF4">
          <w:rPr>
            <w:rFonts w:eastAsia="Times New Roman" w:cs="Times New Roman"/>
            <w:bCs/>
            <w:szCs w:val="36"/>
            <w:lang w:val="fr-FR" w:eastAsia="de-DE"/>
          </w:rPr>
          <w:delText xml:space="preserve">un </w:delText>
        </w:r>
        <w:r w:rsidRPr="00282CF4" w:rsidDel="00282CF4">
          <w:rPr>
            <w:rFonts w:eastAsia="Times New Roman" w:cs="Times New Roman"/>
            <w:b/>
            <w:bCs/>
            <w:szCs w:val="36"/>
            <w:lang w:val="fr-FR" w:eastAsia="de-DE"/>
            <w:rPrChange w:id="234" w:author="33786" w:date="2022-03-25T11:51:00Z">
              <w:rPr>
                <w:rFonts w:eastAsia="Times New Roman" w:cs="Times New Roman"/>
                <w:bCs/>
                <w:szCs w:val="36"/>
                <w:lang w:val="fr-FR" w:eastAsia="de-DE"/>
              </w:rPr>
            </w:rPrChange>
          </w:rPr>
          <w:delText>objet point</w:delText>
        </w:r>
        <w:r w:rsidR="00271592" w:rsidRPr="00282CF4" w:rsidDel="00282CF4">
          <w:rPr>
            <w:rFonts w:eastAsia="Times New Roman" w:cs="Times New Roman"/>
            <w:b/>
            <w:bCs/>
            <w:szCs w:val="36"/>
            <w:lang w:val="fr-FR" w:eastAsia="de-DE"/>
            <w:rPrChange w:id="235" w:author="33786" w:date="2022-03-25T11:51:00Z">
              <w:rPr>
                <w:rFonts w:eastAsia="Times New Roman" w:cs="Times New Roman"/>
                <w:bCs/>
                <w:szCs w:val="36"/>
                <w:lang w:val="fr-FR" w:eastAsia="de-DE"/>
              </w:rPr>
            </w:rPrChange>
          </w:rPr>
          <w:delText>u</w:delText>
        </w:r>
        <w:r w:rsidRPr="00282CF4" w:rsidDel="00282CF4">
          <w:rPr>
            <w:rFonts w:eastAsia="Times New Roman" w:cs="Times New Roman"/>
            <w:b/>
            <w:bCs/>
            <w:szCs w:val="36"/>
            <w:lang w:val="fr-FR" w:eastAsia="de-DE"/>
            <w:rPrChange w:id="236" w:author="33786" w:date="2022-03-25T11:51:00Z">
              <w:rPr>
                <w:rFonts w:eastAsia="Times New Roman" w:cs="Times New Roman"/>
                <w:bCs/>
                <w:szCs w:val="36"/>
                <w:lang w:val="fr-FR" w:eastAsia="de-DE"/>
              </w:rPr>
            </w:rPrChange>
          </w:rPr>
          <w:delText xml:space="preserve"> et un </w:delText>
        </w:r>
        <w:r w:rsidR="00271592" w:rsidRPr="00282CF4" w:rsidDel="00282CF4">
          <w:rPr>
            <w:rFonts w:eastAsia="Times New Roman" w:cs="Times New Roman"/>
            <w:b/>
            <w:bCs/>
            <w:szCs w:val="36"/>
            <w:lang w:val="fr-FR" w:eastAsia="de-DE"/>
            <w:rPrChange w:id="237" w:author="33786" w:date="2022-03-25T11:51:00Z">
              <w:rPr>
                <w:rFonts w:eastAsia="Times New Roman" w:cs="Times New Roman"/>
                <w:bCs/>
                <w:szCs w:val="36"/>
                <w:lang w:val="fr-FR" w:eastAsia="de-DE"/>
              </w:rPr>
            </w:rPrChange>
          </w:rPr>
          <w:delText>objet rond dans la nature</w:delText>
        </w:r>
        <w:r w:rsidR="00271592" w:rsidDel="00282CF4">
          <w:rPr>
            <w:rFonts w:eastAsia="Times New Roman" w:cs="Times New Roman"/>
            <w:bCs/>
            <w:szCs w:val="36"/>
            <w:lang w:val="fr-FR" w:eastAsia="de-DE"/>
          </w:rPr>
          <w:delText xml:space="preserve"> et</w:delText>
        </w:r>
      </w:del>
      <w:del w:id="238" w:author="33786" w:date="2022-03-25T11:53:00Z">
        <w:r w:rsidR="00271592" w:rsidDel="00282CF4">
          <w:rPr>
            <w:rFonts w:eastAsia="Times New Roman" w:cs="Times New Roman"/>
            <w:bCs/>
            <w:szCs w:val="36"/>
            <w:lang w:val="fr-FR" w:eastAsia="de-DE"/>
          </w:rPr>
          <w:delText xml:space="preserve"> liez-</w:delText>
        </w:r>
        <w:r w:rsidDel="00282CF4">
          <w:rPr>
            <w:rFonts w:eastAsia="Times New Roman" w:cs="Times New Roman"/>
            <w:bCs/>
            <w:szCs w:val="36"/>
            <w:lang w:val="fr-FR" w:eastAsia="de-DE"/>
          </w:rPr>
          <w:delText>les avec une ficelle pour obtenir une œuvre d’art.</w:delText>
        </w:r>
      </w:del>
    </w:p>
    <w:p w:rsidR="00075FE6" w:rsidRPr="00A91ADC" w:rsidRDefault="00075FE6" w:rsidP="001E6523">
      <w:pPr>
        <w:pStyle w:val="Listenabsatz"/>
        <w:spacing w:before="100" w:beforeAutospacing="1" w:after="100" w:afterAutospacing="1"/>
        <w:ind w:left="1045"/>
        <w:outlineLvl w:val="1"/>
        <w:rPr>
          <w:rFonts w:eastAsia="Times New Roman" w:cs="Times New Roman"/>
          <w:bCs/>
          <w:szCs w:val="36"/>
          <w:lang w:val="fr-FR" w:eastAsia="de-DE"/>
        </w:rPr>
      </w:pPr>
    </w:p>
    <w:p w:rsidR="00075FE6" w:rsidRDefault="00075FE6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ins w:id="239" w:author="33786" w:date="2022-03-25T11:52:00Z"/>
          <w:rFonts w:eastAsia="Times New Roman" w:cs="Times New Roman"/>
          <w:bCs/>
          <w:szCs w:val="36"/>
          <w:lang w:eastAsia="de-DE"/>
        </w:rPr>
      </w:pPr>
      <w:r w:rsidRPr="00282CF4">
        <w:rPr>
          <w:rFonts w:eastAsia="Times New Roman" w:cs="Times New Roman"/>
          <w:bCs/>
          <w:szCs w:val="36"/>
          <w:lang w:eastAsia="de-DE"/>
          <w:rPrChange w:id="240" w:author="33786" w:date="2022-03-25T11:53:00Z">
            <w:rPr>
              <w:rFonts w:eastAsia="Times New Roman" w:cs="Times New Roman"/>
              <w:b/>
              <w:bCs/>
              <w:szCs w:val="36"/>
              <w:lang w:eastAsia="de-DE"/>
            </w:rPr>
          </w:rPrChange>
        </w:rPr>
        <w:t>Was gibt es</w:t>
      </w:r>
      <w:r>
        <w:rPr>
          <w:rFonts w:eastAsia="Times New Roman" w:cs="Times New Roman"/>
          <w:bCs/>
          <w:szCs w:val="36"/>
          <w:lang w:eastAsia="de-DE"/>
        </w:rPr>
        <w:t xml:space="preserve"> einmal in der Minute, zweimal im Moment und nie in tausend Jahren?</w:t>
      </w:r>
    </w:p>
    <w:p w:rsidR="00282CF4" w:rsidRPr="00282CF4" w:rsidRDefault="00282CF4">
      <w:pPr>
        <w:pStyle w:val="Listenabsatz"/>
        <w:spacing w:before="100" w:beforeAutospacing="1" w:after="100" w:afterAutospacing="1"/>
        <w:ind w:left="674"/>
        <w:outlineLvl w:val="1"/>
        <w:rPr>
          <w:rFonts w:eastAsia="Times New Roman" w:cs="Times New Roman"/>
          <w:bCs/>
          <w:szCs w:val="36"/>
          <w:lang w:val="fr-FR" w:eastAsia="de-DE"/>
          <w:rPrChange w:id="241" w:author="33786" w:date="2022-03-25T11:53:00Z">
            <w:rPr>
              <w:rFonts w:eastAsia="Times New Roman" w:cs="Times New Roman"/>
              <w:bCs/>
              <w:szCs w:val="36"/>
              <w:lang w:eastAsia="de-DE"/>
            </w:rPr>
          </w:rPrChange>
        </w:rPr>
        <w:pPrChange w:id="242" w:author="33786" w:date="2022-03-25T11:52:00Z">
          <w:pPr>
            <w:pStyle w:val="Listenabsatz"/>
            <w:numPr>
              <w:numId w:val="1"/>
            </w:numPr>
            <w:spacing w:before="100" w:beforeAutospacing="1" w:after="100" w:afterAutospacing="1"/>
            <w:ind w:left="674" w:hanging="360"/>
            <w:outlineLvl w:val="1"/>
          </w:pPr>
        </w:pPrChange>
      </w:pPr>
      <w:ins w:id="243" w:author="33786" w:date="2022-03-25T11:52:00Z">
        <w:r w:rsidRPr="00282CF4">
          <w:rPr>
            <w:rFonts w:eastAsia="Times New Roman" w:cs="Times New Roman"/>
            <w:bCs/>
            <w:szCs w:val="36"/>
            <w:lang w:val="fr-FR" w:eastAsia="de-DE"/>
            <w:rPrChange w:id="244" w:author="33786" w:date="2022-03-25T11:53:00Z">
              <w:rPr>
                <w:rFonts w:eastAsia="Times New Roman" w:cs="Times New Roman"/>
                <w:b/>
                <w:bCs/>
                <w:szCs w:val="36"/>
                <w:lang w:eastAsia="de-DE"/>
              </w:rPr>
            </w:rPrChange>
          </w:rPr>
          <w:t>Qu’est</w:t>
        </w:r>
      </w:ins>
      <w:ins w:id="245" w:author="Drittort" w:date="2022-04-04T17:10:00Z">
        <w:r w:rsidR="005042A0">
          <w:rPr>
            <w:rFonts w:eastAsia="Times New Roman" w:cs="Times New Roman"/>
            <w:bCs/>
            <w:szCs w:val="36"/>
            <w:lang w:val="fr-FR" w:eastAsia="de-DE"/>
          </w:rPr>
          <w:t xml:space="preserve">-ce </w:t>
        </w:r>
      </w:ins>
      <w:ins w:id="246" w:author="33786" w:date="2022-03-25T11:52:00Z">
        <w:del w:id="247" w:author="Drittort" w:date="2022-04-04T17:10:00Z">
          <w:r w:rsidRPr="00282CF4" w:rsidDel="005042A0">
            <w:rPr>
              <w:rFonts w:eastAsia="Times New Roman" w:cs="Times New Roman"/>
              <w:bCs/>
              <w:szCs w:val="36"/>
              <w:lang w:val="fr-FR" w:eastAsia="de-DE"/>
              <w:rPrChange w:id="248" w:author="33786" w:date="2022-03-25T11:53:00Z">
                <w:rPr>
                  <w:rFonts w:eastAsia="Times New Roman" w:cs="Times New Roman"/>
                  <w:b/>
                  <w:bCs/>
                  <w:szCs w:val="36"/>
                  <w:lang w:eastAsia="de-DE"/>
                </w:rPr>
              </w:rPrChange>
            </w:rPr>
            <w:delText xml:space="preserve"> </w:delText>
          </w:r>
        </w:del>
        <w:r w:rsidRPr="00282CF4">
          <w:rPr>
            <w:rFonts w:eastAsia="Times New Roman" w:cs="Times New Roman"/>
            <w:bCs/>
            <w:szCs w:val="36"/>
            <w:lang w:val="fr-FR" w:eastAsia="de-DE"/>
            <w:rPrChange w:id="249" w:author="33786" w:date="2022-03-25T11:53:00Z">
              <w:rPr>
                <w:rFonts w:eastAsia="Times New Roman" w:cs="Times New Roman"/>
                <w:b/>
                <w:bCs/>
                <w:szCs w:val="36"/>
                <w:lang w:eastAsia="de-DE"/>
              </w:rPr>
            </w:rPrChange>
          </w:rPr>
          <w:t xml:space="preserve">qui se trouve </w:t>
        </w:r>
        <w:r w:rsidRPr="00282CF4">
          <w:rPr>
            <w:rFonts w:eastAsia="Times New Roman" w:cs="Times New Roman"/>
            <w:bCs/>
            <w:szCs w:val="36"/>
            <w:lang w:val="fr-FR" w:eastAsia="de-DE"/>
            <w:rPrChange w:id="250" w:author="33786" w:date="2022-03-25T11:53:00Z">
              <w:rPr>
                <w:rFonts w:eastAsia="Times New Roman" w:cs="Times New Roman"/>
                <w:b/>
                <w:bCs/>
                <w:szCs w:val="36"/>
                <w:lang w:val="fr-FR" w:eastAsia="de-DE"/>
              </w:rPr>
            </w:rPrChange>
          </w:rPr>
          <w:t xml:space="preserve">une fois dans la minute deux fois dans le moment et </w:t>
        </w:r>
      </w:ins>
      <w:ins w:id="251" w:author="33786" w:date="2022-03-25T11:53:00Z">
        <w:r w:rsidRPr="00282CF4">
          <w:rPr>
            <w:rFonts w:eastAsia="Times New Roman" w:cs="Times New Roman"/>
            <w:bCs/>
            <w:szCs w:val="36"/>
            <w:lang w:val="fr-FR" w:eastAsia="de-DE"/>
            <w:rPrChange w:id="252" w:author="33786" w:date="2022-03-25T11:53:00Z">
              <w:rPr>
                <w:rFonts w:eastAsia="Times New Roman" w:cs="Times New Roman"/>
                <w:b/>
                <w:bCs/>
                <w:szCs w:val="36"/>
                <w:lang w:val="fr-FR" w:eastAsia="de-DE"/>
              </w:rPr>
            </w:rPrChange>
          </w:rPr>
          <w:t>jamais dans mille ans ?</w:t>
        </w:r>
      </w:ins>
    </w:p>
    <w:p w:rsidR="00F00BC4" w:rsidRPr="00282CF4" w:rsidRDefault="00075FE6" w:rsidP="001E6523">
      <w:pPr>
        <w:pStyle w:val="Listenabsatz"/>
        <w:spacing w:before="100" w:beforeAutospacing="1" w:after="100" w:afterAutospacing="1"/>
        <w:ind w:left="1045"/>
        <w:outlineLvl w:val="1"/>
        <w:rPr>
          <w:rFonts w:eastAsia="Times New Roman" w:cs="Times New Roman"/>
          <w:bCs/>
          <w:szCs w:val="36"/>
          <w:lang w:val="fr-FR" w:eastAsia="de-DE"/>
          <w:rPrChange w:id="253" w:author="33786" w:date="2022-03-25T11:53:00Z">
            <w:rPr>
              <w:rFonts w:eastAsia="Times New Roman" w:cs="Times New Roman"/>
              <w:bCs/>
              <w:szCs w:val="36"/>
              <w:lang w:eastAsia="de-DE"/>
            </w:rPr>
          </w:rPrChange>
        </w:rPr>
      </w:pPr>
      <w:r w:rsidRPr="00282CF4">
        <w:rPr>
          <w:rFonts w:eastAsia="Times New Roman" w:cs="Times New Roman"/>
          <w:bCs/>
          <w:szCs w:val="36"/>
          <w:lang w:val="fr-FR" w:eastAsia="de-DE"/>
          <w:rPrChange w:id="254" w:author="33786" w:date="2022-03-25T11:53:00Z">
            <w:rPr>
              <w:rFonts w:eastAsia="Times New Roman" w:cs="Times New Roman"/>
              <w:bCs/>
              <w:szCs w:val="36"/>
              <w:lang w:eastAsia="de-DE"/>
            </w:rPr>
          </w:rPrChange>
        </w:rPr>
        <w:t xml:space="preserve"> </w:t>
      </w:r>
    </w:p>
    <w:p w:rsidR="001E6523" w:rsidRPr="00370F90" w:rsidRDefault="00075FE6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rFonts w:eastAsia="Times New Roman" w:cs="Times New Roman"/>
          <w:bCs/>
          <w:szCs w:val="36"/>
          <w:lang w:eastAsia="de-DE"/>
        </w:rPr>
      </w:pPr>
      <w:r w:rsidRPr="00370F90">
        <w:rPr>
          <w:rFonts w:eastAsia="Times New Roman" w:cs="Times New Roman"/>
          <w:bCs/>
          <w:szCs w:val="36"/>
          <w:lang w:eastAsia="de-DE"/>
        </w:rPr>
        <w:t>Malt ein bekanntes deutsches oder französisches Monument.</w:t>
      </w:r>
    </w:p>
    <w:p w:rsidR="00075FE6" w:rsidRPr="001E6523" w:rsidRDefault="00075FE6" w:rsidP="001E6523">
      <w:pPr>
        <w:pStyle w:val="Listenabsatz"/>
        <w:spacing w:before="100" w:beforeAutospacing="1" w:after="100" w:afterAutospacing="1"/>
        <w:ind w:left="532"/>
        <w:outlineLvl w:val="1"/>
        <w:rPr>
          <w:rFonts w:eastAsia="Times New Roman" w:cs="Times New Roman"/>
          <w:bCs/>
          <w:szCs w:val="36"/>
          <w:lang w:val="fr-FR" w:eastAsia="de-DE"/>
        </w:rPr>
      </w:pPr>
      <w:r w:rsidRPr="00370F90">
        <w:rPr>
          <w:rFonts w:eastAsia="Times New Roman" w:cs="Times New Roman"/>
          <w:bCs/>
          <w:szCs w:val="36"/>
          <w:lang w:val="fr-FR" w:eastAsia="de-DE"/>
        </w:rPr>
        <w:t>Dessinez un monument connu français ou allemand.</w:t>
      </w:r>
      <w:r w:rsidRPr="001E6523">
        <w:rPr>
          <w:rFonts w:eastAsia="Times New Roman" w:cs="Times New Roman"/>
          <w:bCs/>
          <w:szCs w:val="36"/>
          <w:lang w:val="fr-FR" w:eastAsia="de-DE"/>
        </w:rPr>
        <w:t xml:space="preserve"> </w:t>
      </w:r>
    </w:p>
    <w:p w:rsidR="00075FE6" w:rsidRPr="00A91ADC" w:rsidRDefault="00075FE6" w:rsidP="001E6523">
      <w:pPr>
        <w:pStyle w:val="Listenabsatz"/>
        <w:spacing w:before="100" w:beforeAutospacing="1" w:after="100" w:afterAutospacing="1"/>
        <w:ind w:left="1045"/>
        <w:outlineLvl w:val="1"/>
        <w:rPr>
          <w:rFonts w:eastAsia="Times New Roman" w:cs="Times New Roman"/>
          <w:bCs/>
          <w:szCs w:val="36"/>
          <w:lang w:val="fr-FR" w:eastAsia="de-DE"/>
        </w:rPr>
      </w:pPr>
    </w:p>
    <w:p w:rsidR="00046E48" w:rsidRDefault="00075FE6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rFonts w:eastAsia="Times New Roman" w:cs="Times New Roman"/>
          <w:bCs/>
          <w:szCs w:val="36"/>
          <w:lang w:eastAsia="de-DE"/>
        </w:rPr>
      </w:pPr>
      <w:r>
        <w:rPr>
          <w:rFonts w:eastAsia="Times New Roman" w:cs="Times New Roman"/>
          <w:bCs/>
          <w:szCs w:val="36"/>
          <w:lang w:eastAsia="de-DE"/>
        </w:rPr>
        <w:t>Rezitier</w:t>
      </w:r>
      <w:ins w:id="255" w:author="Drittort" w:date="2022-04-04T17:10:00Z">
        <w:r w:rsidR="005042A0">
          <w:rPr>
            <w:rFonts w:eastAsia="Times New Roman" w:cs="Times New Roman"/>
            <w:bCs/>
            <w:szCs w:val="36"/>
            <w:lang w:eastAsia="de-DE"/>
          </w:rPr>
          <w:t>t</w:t>
        </w:r>
      </w:ins>
      <w:del w:id="256" w:author="Drittort" w:date="2022-04-04T17:10:00Z">
        <w:r w:rsidDel="005042A0">
          <w:rPr>
            <w:rFonts w:eastAsia="Times New Roman" w:cs="Times New Roman"/>
            <w:bCs/>
            <w:szCs w:val="36"/>
            <w:lang w:eastAsia="de-DE"/>
          </w:rPr>
          <w:delText>e</w:delText>
        </w:r>
      </w:del>
      <w:r>
        <w:rPr>
          <w:rFonts w:eastAsia="Times New Roman" w:cs="Times New Roman"/>
          <w:bCs/>
          <w:szCs w:val="36"/>
          <w:lang w:eastAsia="de-DE"/>
        </w:rPr>
        <w:t xml:space="preserve"> den Beginn eines bekannten Liedes in deiner Muttersprache.</w:t>
      </w:r>
    </w:p>
    <w:p w:rsidR="00075FE6" w:rsidRPr="00046E48" w:rsidRDefault="0072557E" w:rsidP="001E6523">
      <w:pPr>
        <w:pStyle w:val="Listenabsatz"/>
        <w:spacing w:before="100" w:beforeAutospacing="1" w:after="100" w:afterAutospacing="1"/>
        <w:ind w:left="532"/>
        <w:outlineLvl w:val="1"/>
        <w:rPr>
          <w:rFonts w:eastAsia="Times New Roman" w:cs="Times New Roman"/>
          <w:bCs/>
          <w:szCs w:val="36"/>
          <w:lang w:val="fr-FR" w:eastAsia="de-DE"/>
        </w:rPr>
      </w:pPr>
      <w:ins w:id="257" w:author="Drittort" w:date="2022-04-04T17:48:00Z">
        <w:r>
          <w:rPr>
            <w:rFonts w:eastAsia="Times New Roman" w:cs="Times New Roman"/>
            <w:bCs/>
            <w:szCs w:val="36"/>
            <w:lang w:val="fr-FR" w:eastAsia="de-DE"/>
          </w:rPr>
          <w:t>R</w:t>
        </w:r>
      </w:ins>
      <w:del w:id="258" w:author="Drittort" w:date="2022-04-04T17:48:00Z">
        <w:r w:rsidR="00075FE6" w:rsidRPr="00046E48" w:rsidDel="0072557E">
          <w:rPr>
            <w:rFonts w:eastAsia="Times New Roman" w:cs="Times New Roman"/>
            <w:bCs/>
            <w:szCs w:val="36"/>
            <w:lang w:val="fr-FR" w:eastAsia="de-DE"/>
          </w:rPr>
          <w:delText>R</w:delText>
        </w:r>
      </w:del>
      <w:ins w:id="259" w:author="Drittort" w:date="2022-04-04T17:48:00Z">
        <w:r>
          <w:rPr>
            <w:rFonts w:eastAsia="Times New Roman" w:cs="Times New Roman"/>
            <w:bCs/>
            <w:szCs w:val="36"/>
            <w:lang w:val="fr-FR" w:eastAsia="de-DE"/>
          </w:rPr>
          <w:t>é</w:t>
        </w:r>
      </w:ins>
      <w:del w:id="260" w:author="Drittort" w:date="2022-04-04T17:48:00Z">
        <w:r w:rsidR="00075FE6" w:rsidRPr="00046E48" w:rsidDel="0072557E">
          <w:rPr>
            <w:rFonts w:eastAsia="Times New Roman" w:cs="Times New Roman"/>
            <w:bCs/>
            <w:szCs w:val="36"/>
            <w:lang w:val="fr-FR" w:eastAsia="de-DE"/>
          </w:rPr>
          <w:delText>e</w:delText>
        </w:r>
      </w:del>
      <w:r w:rsidR="00075FE6" w:rsidRPr="00046E48">
        <w:rPr>
          <w:rFonts w:eastAsia="Times New Roman" w:cs="Times New Roman"/>
          <w:bCs/>
          <w:szCs w:val="36"/>
          <w:lang w:val="fr-FR" w:eastAsia="de-DE"/>
        </w:rPr>
        <w:t>cite</w:t>
      </w:r>
      <w:ins w:id="261" w:author="Drittort" w:date="2022-04-04T17:10:00Z">
        <w:r w:rsidR="005042A0">
          <w:rPr>
            <w:rFonts w:eastAsia="Times New Roman" w:cs="Times New Roman"/>
            <w:bCs/>
            <w:szCs w:val="36"/>
            <w:lang w:val="fr-FR" w:eastAsia="de-DE"/>
          </w:rPr>
          <w:t>z</w:t>
        </w:r>
      </w:ins>
      <w:r w:rsidR="00075FE6" w:rsidRPr="00046E48">
        <w:rPr>
          <w:rFonts w:eastAsia="Times New Roman" w:cs="Times New Roman"/>
          <w:bCs/>
          <w:szCs w:val="36"/>
          <w:lang w:val="fr-FR" w:eastAsia="de-DE"/>
        </w:rPr>
        <w:t xml:space="preserve"> le début d’une chanson célèbre dans ta langue maternelle.</w:t>
      </w:r>
    </w:p>
    <w:p w:rsidR="00075FE6" w:rsidRPr="00A91ADC" w:rsidRDefault="00075FE6" w:rsidP="001E6523">
      <w:pPr>
        <w:pStyle w:val="Listenabsatz"/>
        <w:spacing w:before="100" w:beforeAutospacing="1" w:after="100" w:afterAutospacing="1"/>
        <w:ind w:left="1045"/>
        <w:outlineLvl w:val="1"/>
        <w:rPr>
          <w:rFonts w:eastAsia="Times New Roman" w:cs="Times New Roman"/>
          <w:bCs/>
          <w:szCs w:val="36"/>
          <w:lang w:val="fr-FR" w:eastAsia="de-DE"/>
        </w:rPr>
      </w:pPr>
    </w:p>
    <w:p w:rsidR="00C2403D" w:rsidRPr="001E6523" w:rsidRDefault="00075FE6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532"/>
        <w:outlineLvl w:val="1"/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</w:pPr>
      <w:r w:rsidRPr="000C24B0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>Rückt fünf Felder vor.</w:t>
      </w:r>
      <w:r w:rsid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</w:r>
      <w:r w:rsid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</w:r>
      <w:r w:rsid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</w:r>
      <w:r w:rsid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</w:r>
      <w:r w:rsid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</w:r>
      <w:r w:rsid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</w:r>
      <w:proofErr w:type="spellStart"/>
      <w:r w:rsidRP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>Avancez</w:t>
      </w:r>
      <w:proofErr w:type="spellEnd"/>
      <w:r w:rsidRP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 xml:space="preserve"> de </w:t>
      </w:r>
      <w:proofErr w:type="spellStart"/>
      <w:r w:rsidRP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>cinq</w:t>
      </w:r>
      <w:proofErr w:type="spellEnd"/>
      <w:r w:rsidRP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 xml:space="preserve"> </w:t>
      </w:r>
      <w:proofErr w:type="spellStart"/>
      <w:r w:rsidRP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>cases</w:t>
      </w:r>
      <w:proofErr w:type="spellEnd"/>
      <w:r w:rsid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>.</w:t>
      </w:r>
    </w:p>
    <w:p w:rsidR="00075FE6" w:rsidRPr="00075FE6" w:rsidRDefault="00075FE6" w:rsidP="001E6523">
      <w:pPr>
        <w:pStyle w:val="Listenabsatz"/>
        <w:spacing w:before="100" w:beforeAutospacing="1" w:after="100" w:afterAutospacing="1"/>
        <w:ind w:left="1045"/>
        <w:outlineLvl w:val="1"/>
        <w:rPr>
          <w:rFonts w:eastAsia="Times New Roman" w:cs="Times New Roman"/>
          <w:bCs/>
          <w:color w:val="000000" w:themeColor="text1"/>
          <w:szCs w:val="36"/>
          <w:highlight w:val="cyan"/>
          <w:lang w:eastAsia="de-DE"/>
        </w:rPr>
      </w:pPr>
    </w:p>
    <w:p w:rsidR="00583236" w:rsidRDefault="00075FE6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rFonts w:eastAsia="Times New Roman" w:cs="Times New Roman"/>
          <w:bCs/>
          <w:szCs w:val="36"/>
          <w:lang w:eastAsia="de-DE"/>
        </w:rPr>
      </w:pPr>
      <w:r>
        <w:rPr>
          <w:rFonts w:eastAsia="Times New Roman" w:cs="Times New Roman"/>
          <w:bCs/>
          <w:szCs w:val="36"/>
          <w:lang w:eastAsia="de-DE"/>
        </w:rPr>
        <w:t>Was kann man aus</w:t>
      </w:r>
      <w:ins w:id="262" w:author="Drittort" w:date="2022-04-04T17:48:00Z">
        <w:r w:rsidR="0072557E">
          <w:rPr>
            <w:rFonts w:eastAsia="Times New Roman" w:cs="Times New Roman"/>
            <w:bCs/>
            <w:szCs w:val="36"/>
            <w:lang w:eastAsia="de-DE"/>
          </w:rPr>
          <w:t xml:space="preserve"> den</w:t>
        </w:r>
      </w:ins>
      <w:r>
        <w:rPr>
          <w:rFonts w:eastAsia="Times New Roman" w:cs="Times New Roman"/>
          <w:bCs/>
          <w:szCs w:val="36"/>
          <w:lang w:eastAsia="de-DE"/>
        </w:rPr>
        <w:t xml:space="preserve"> folgenden Zutaten kochen?</w:t>
      </w:r>
    </w:p>
    <w:p w:rsidR="00075FE6" w:rsidRDefault="00075FE6" w:rsidP="001E6523">
      <w:pPr>
        <w:pStyle w:val="Listenabsatz"/>
        <w:spacing w:before="100" w:beforeAutospacing="1" w:after="100" w:afterAutospacing="1"/>
        <w:ind w:left="1045"/>
        <w:outlineLvl w:val="1"/>
        <w:rPr>
          <w:rFonts w:eastAsia="Times New Roman" w:cs="Times New Roman"/>
          <w:bCs/>
          <w:szCs w:val="36"/>
          <w:lang w:eastAsia="de-DE"/>
        </w:rPr>
      </w:pPr>
      <w:r>
        <w:rPr>
          <w:rFonts w:eastAsia="Times New Roman" w:cs="Times New Roman"/>
          <w:bCs/>
          <w:szCs w:val="36"/>
          <w:lang w:eastAsia="de-DE"/>
        </w:rPr>
        <w:t>Milch, Eier, Mehl, Öl, eine Prise Salz</w:t>
      </w:r>
    </w:p>
    <w:p w:rsidR="00075FE6" w:rsidRPr="00A91ADC" w:rsidRDefault="00075FE6" w:rsidP="001E6523">
      <w:pPr>
        <w:pStyle w:val="Listenabsatz"/>
        <w:spacing w:before="100" w:beforeAutospacing="1" w:after="100" w:afterAutospacing="1"/>
        <w:ind w:left="1045"/>
        <w:outlineLvl w:val="1"/>
        <w:rPr>
          <w:rFonts w:eastAsia="Times New Roman" w:cs="Times New Roman"/>
          <w:bCs/>
          <w:szCs w:val="36"/>
          <w:lang w:val="fr-FR" w:eastAsia="de-DE"/>
        </w:rPr>
      </w:pPr>
      <w:proofErr w:type="gramStart"/>
      <w:r w:rsidRPr="00A91ADC">
        <w:rPr>
          <w:rFonts w:eastAsia="Times New Roman" w:cs="Times New Roman"/>
          <w:bCs/>
          <w:szCs w:val="36"/>
          <w:lang w:val="fr-FR" w:eastAsia="de-DE"/>
        </w:rPr>
        <w:t>du</w:t>
      </w:r>
      <w:proofErr w:type="gramEnd"/>
      <w:r w:rsidRPr="00A91ADC">
        <w:rPr>
          <w:rFonts w:eastAsia="Times New Roman" w:cs="Times New Roman"/>
          <w:bCs/>
          <w:szCs w:val="36"/>
          <w:lang w:val="fr-FR" w:eastAsia="de-DE"/>
        </w:rPr>
        <w:t xml:space="preserve"> lait, des </w:t>
      </w:r>
      <w:proofErr w:type="spellStart"/>
      <w:r w:rsidRPr="00A91ADC">
        <w:rPr>
          <w:rFonts w:eastAsia="Times New Roman" w:cs="Times New Roman"/>
          <w:bCs/>
          <w:szCs w:val="36"/>
          <w:lang w:val="fr-FR" w:eastAsia="de-DE"/>
        </w:rPr>
        <w:t>oeufs</w:t>
      </w:r>
      <w:proofErr w:type="spellEnd"/>
      <w:r w:rsidRPr="00A91ADC">
        <w:rPr>
          <w:rFonts w:eastAsia="Times New Roman" w:cs="Times New Roman"/>
          <w:bCs/>
          <w:szCs w:val="36"/>
          <w:lang w:val="fr-FR" w:eastAsia="de-DE"/>
        </w:rPr>
        <w:t>, de la farine, de l’huile, une pincée de sel</w:t>
      </w:r>
    </w:p>
    <w:p w:rsidR="00075FE6" w:rsidRPr="00A91ADC" w:rsidRDefault="00075FE6" w:rsidP="001E6523">
      <w:pPr>
        <w:pStyle w:val="Listenabsatz"/>
        <w:spacing w:before="100" w:beforeAutospacing="1" w:after="100" w:afterAutospacing="1"/>
        <w:ind w:left="1045"/>
        <w:outlineLvl w:val="1"/>
        <w:rPr>
          <w:rFonts w:eastAsia="Times New Roman" w:cs="Times New Roman"/>
          <w:bCs/>
          <w:szCs w:val="36"/>
          <w:lang w:val="fr-FR" w:eastAsia="de-DE"/>
        </w:rPr>
      </w:pPr>
    </w:p>
    <w:p w:rsidR="00075FE6" w:rsidRPr="00A91ADC" w:rsidRDefault="00075FE6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rFonts w:eastAsia="Times New Roman" w:cs="Times New Roman"/>
          <w:bCs/>
          <w:szCs w:val="36"/>
          <w:lang w:val="fr-FR" w:eastAsia="de-DE"/>
        </w:rPr>
      </w:pPr>
      <w:r w:rsidRPr="00A91ADC">
        <w:rPr>
          <w:rFonts w:eastAsia="Times New Roman" w:cs="Times New Roman"/>
          <w:bCs/>
          <w:szCs w:val="36"/>
          <w:lang w:val="fr-FR" w:eastAsia="de-DE"/>
        </w:rPr>
        <w:t>Je suis à la fin du matin</w:t>
      </w:r>
    </w:p>
    <w:p w:rsidR="00F00BC4" w:rsidRPr="00A91ADC" w:rsidRDefault="00F00BC4" w:rsidP="001E6523">
      <w:pPr>
        <w:pStyle w:val="Listenabsatz"/>
        <w:spacing w:before="100" w:beforeAutospacing="1" w:after="100" w:afterAutospacing="1"/>
        <w:ind w:left="1045"/>
        <w:outlineLvl w:val="1"/>
        <w:rPr>
          <w:rFonts w:eastAsia="Times New Roman" w:cs="Times New Roman"/>
          <w:bCs/>
          <w:szCs w:val="36"/>
          <w:lang w:val="fr-FR" w:eastAsia="de-DE"/>
        </w:rPr>
      </w:pPr>
      <w:r w:rsidRPr="00A91ADC">
        <w:rPr>
          <w:rFonts w:eastAsia="Times New Roman" w:cs="Times New Roman"/>
          <w:bCs/>
          <w:szCs w:val="36"/>
          <w:lang w:val="fr-FR" w:eastAsia="de-DE"/>
        </w:rPr>
        <w:t xml:space="preserve">Au début </w:t>
      </w:r>
      <w:r w:rsidR="00075FE6" w:rsidRPr="00A91ADC">
        <w:rPr>
          <w:rFonts w:eastAsia="Times New Roman" w:cs="Times New Roman"/>
          <w:bCs/>
          <w:szCs w:val="36"/>
          <w:lang w:val="fr-FR" w:eastAsia="de-DE"/>
        </w:rPr>
        <w:t xml:space="preserve">de la nuit </w:t>
      </w:r>
    </w:p>
    <w:p w:rsidR="00075FE6" w:rsidRPr="00A91ADC" w:rsidRDefault="00075FE6" w:rsidP="001E6523">
      <w:pPr>
        <w:pStyle w:val="Listenabsatz"/>
        <w:spacing w:before="100" w:beforeAutospacing="1" w:after="100" w:afterAutospacing="1"/>
        <w:ind w:left="1045"/>
        <w:outlineLvl w:val="1"/>
        <w:rPr>
          <w:rFonts w:eastAsia="Times New Roman" w:cs="Times New Roman"/>
          <w:bCs/>
          <w:szCs w:val="36"/>
          <w:lang w:val="fr-FR" w:eastAsia="de-DE"/>
        </w:rPr>
      </w:pPr>
      <w:r w:rsidRPr="00A91ADC">
        <w:rPr>
          <w:rFonts w:eastAsia="Times New Roman" w:cs="Times New Roman"/>
          <w:bCs/>
          <w:szCs w:val="36"/>
          <w:lang w:val="fr-FR" w:eastAsia="de-DE"/>
        </w:rPr>
        <w:t>Au milieu de la journée</w:t>
      </w:r>
    </w:p>
    <w:p w:rsidR="00075FE6" w:rsidRPr="00A91ADC" w:rsidRDefault="00075FE6" w:rsidP="001E6523">
      <w:pPr>
        <w:pStyle w:val="Listenabsatz"/>
        <w:spacing w:before="100" w:beforeAutospacing="1" w:after="100" w:afterAutospacing="1"/>
        <w:ind w:left="1045"/>
        <w:outlineLvl w:val="1"/>
        <w:rPr>
          <w:rFonts w:eastAsia="Times New Roman" w:cs="Times New Roman"/>
          <w:bCs/>
          <w:szCs w:val="36"/>
          <w:lang w:val="fr-FR" w:eastAsia="de-DE"/>
        </w:rPr>
      </w:pPr>
      <w:r w:rsidRPr="00A91ADC">
        <w:rPr>
          <w:rFonts w:eastAsia="Times New Roman" w:cs="Times New Roman"/>
          <w:bCs/>
          <w:szCs w:val="36"/>
          <w:lang w:val="fr-FR" w:eastAsia="de-DE"/>
        </w:rPr>
        <w:t>Absent dans midi</w:t>
      </w:r>
    </w:p>
    <w:p w:rsidR="00075FE6" w:rsidRPr="00A91ADC" w:rsidRDefault="00075FE6" w:rsidP="001E6523">
      <w:pPr>
        <w:pStyle w:val="Listenabsatz"/>
        <w:spacing w:before="100" w:beforeAutospacing="1" w:after="100" w:afterAutospacing="1"/>
        <w:ind w:left="1045"/>
        <w:outlineLvl w:val="1"/>
        <w:rPr>
          <w:rFonts w:eastAsia="Times New Roman" w:cs="Times New Roman"/>
          <w:bCs/>
          <w:szCs w:val="36"/>
          <w:lang w:val="fr-FR" w:eastAsia="de-DE"/>
        </w:rPr>
      </w:pPr>
      <w:r w:rsidRPr="00A91ADC">
        <w:rPr>
          <w:rFonts w:eastAsia="Times New Roman" w:cs="Times New Roman"/>
          <w:bCs/>
          <w:szCs w:val="36"/>
          <w:lang w:val="fr-FR" w:eastAsia="de-DE"/>
        </w:rPr>
        <w:t>Deux fois dans l’année</w:t>
      </w:r>
    </w:p>
    <w:p w:rsidR="00075FE6" w:rsidRPr="00075FE6" w:rsidRDefault="00075FE6" w:rsidP="001E6523">
      <w:pPr>
        <w:pStyle w:val="Listenabsatz"/>
        <w:spacing w:before="100" w:beforeAutospacing="1" w:after="100" w:afterAutospacing="1"/>
        <w:ind w:left="1045"/>
        <w:outlineLvl w:val="1"/>
        <w:rPr>
          <w:rFonts w:eastAsia="Times New Roman" w:cs="Times New Roman"/>
          <w:b/>
          <w:bCs/>
          <w:szCs w:val="36"/>
          <w:lang w:eastAsia="de-DE"/>
        </w:rPr>
      </w:pPr>
      <w:proofErr w:type="spellStart"/>
      <w:r w:rsidRPr="00075FE6">
        <w:rPr>
          <w:rFonts w:eastAsia="Times New Roman" w:cs="Times New Roman"/>
          <w:b/>
          <w:bCs/>
          <w:szCs w:val="36"/>
          <w:lang w:eastAsia="de-DE"/>
        </w:rPr>
        <w:t>Qui</w:t>
      </w:r>
      <w:proofErr w:type="spellEnd"/>
      <w:r w:rsidRPr="00075FE6">
        <w:rPr>
          <w:rFonts w:eastAsia="Times New Roman" w:cs="Times New Roman"/>
          <w:b/>
          <w:bCs/>
          <w:szCs w:val="36"/>
          <w:lang w:eastAsia="de-DE"/>
        </w:rPr>
        <w:t xml:space="preserve"> </w:t>
      </w:r>
      <w:proofErr w:type="spellStart"/>
      <w:r w:rsidRPr="00075FE6">
        <w:rPr>
          <w:rFonts w:eastAsia="Times New Roman" w:cs="Times New Roman"/>
          <w:b/>
          <w:bCs/>
          <w:szCs w:val="36"/>
          <w:lang w:eastAsia="de-DE"/>
        </w:rPr>
        <w:t>suis</w:t>
      </w:r>
      <w:proofErr w:type="spellEnd"/>
      <w:r w:rsidRPr="00075FE6">
        <w:rPr>
          <w:rFonts w:eastAsia="Times New Roman" w:cs="Times New Roman"/>
          <w:b/>
          <w:bCs/>
          <w:szCs w:val="36"/>
          <w:lang w:eastAsia="de-DE"/>
        </w:rPr>
        <w:t>-</w:t>
      </w:r>
      <w:proofErr w:type="gramStart"/>
      <w:r w:rsidRPr="00075FE6">
        <w:rPr>
          <w:rFonts w:eastAsia="Times New Roman" w:cs="Times New Roman"/>
          <w:b/>
          <w:bCs/>
          <w:szCs w:val="36"/>
          <w:lang w:eastAsia="de-DE"/>
        </w:rPr>
        <w:t>je ?</w:t>
      </w:r>
      <w:proofErr w:type="gramEnd"/>
    </w:p>
    <w:p w:rsidR="00583236" w:rsidRDefault="00583236" w:rsidP="001E6523">
      <w:pPr>
        <w:pStyle w:val="Listenabsatz"/>
        <w:spacing w:before="100" w:beforeAutospacing="1" w:after="100" w:afterAutospacing="1"/>
        <w:ind w:left="1045"/>
        <w:outlineLvl w:val="1"/>
        <w:rPr>
          <w:rFonts w:eastAsia="Times New Roman" w:cs="Times New Roman"/>
          <w:bCs/>
          <w:szCs w:val="36"/>
          <w:lang w:eastAsia="de-DE"/>
        </w:rPr>
      </w:pPr>
    </w:p>
    <w:p w:rsidR="001E6523" w:rsidRDefault="00075FE6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rFonts w:eastAsia="Times New Roman" w:cs="Times New Roman"/>
          <w:bCs/>
          <w:szCs w:val="36"/>
          <w:lang w:val="fr-FR" w:eastAsia="de-DE"/>
        </w:rPr>
      </w:pPr>
      <w:r w:rsidRPr="00A91ADC">
        <w:rPr>
          <w:rFonts w:eastAsia="Times New Roman" w:cs="Times New Roman"/>
          <w:bCs/>
          <w:szCs w:val="36"/>
          <w:lang w:val="fr-FR" w:eastAsia="de-DE"/>
        </w:rPr>
        <w:t>Faites une pyramide humaine avec les membres du groupe</w:t>
      </w:r>
    </w:p>
    <w:p w:rsidR="00E00A77" w:rsidRPr="001E6523" w:rsidRDefault="00700EAA" w:rsidP="001E6523">
      <w:pPr>
        <w:pStyle w:val="Listenabsatz"/>
        <w:spacing w:before="100" w:beforeAutospacing="1" w:after="100" w:afterAutospacing="1"/>
        <w:ind w:left="532"/>
        <w:outlineLvl w:val="1"/>
        <w:rPr>
          <w:rFonts w:eastAsia="Times New Roman" w:cs="Times New Roman"/>
          <w:bCs/>
          <w:szCs w:val="36"/>
          <w:lang w:eastAsia="de-DE"/>
        </w:rPr>
      </w:pPr>
      <w:ins w:id="263" w:author="Drittort" w:date="2022-03-21T15:46:00Z">
        <w:r w:rsidRPr="00282CF4">
          <w:rPr>
            <w:rFonts w:eastAsia="Times New Roman" w:cs="Times New Roman"/>
            <w:bCs/>
            <w:szCs w:val="36"/>
            <w:lang w:val="fr-FR" w:eastAsia="de-DE"/>
            <w:rPrChange w:id="264" w:author="33786" w:date="2022-03-25T11:45:00Z">
              <w:rPr>
                <w:rFonts w:eastAsia="Times New Roman" w:cs="Times New Roman"/>
                <w:bCs/>
                <w:szCs w:val="36"/>
                <w:lang w:eastAsia="de-DE"/>
              </w:rPr>
            </w:rPrChange>
          </w:rPr>
          <w:t xml:space="preserve">   </w:t>
        </w:r>
      </w:ins>
      <w:r w:rsidR="00075FE6" w:rsidRPr="001E6523">
        <w:rPr>
          <w:rFonts w:eastAsia="Times New Roman" w:cs="Times New Roman"/>
          <w:bCs/>
          <w:szCs w:val="36"/>
          <w:lang w:eastAsia="de-DE"/>
        </w:rPr>
        <w:t>Macht eine Menschenpyramide mit den Gruppenmitgliedern.</w:t>
      </w:r>
    </w:p>
    <w:p w:rsidR="00075FE6" w:rsidRPr="00075FE6" w:rsidRDefault="006E0F8E" w:rsidP="001E6523">
      <w:pPr>
        <w:pStyle w:val="Listenabsatz"/>
        <w:spacing w:before="100" w:beforeAutospacing="1" w:after="100" w:afterAutospacing="1"/>
        <w:ind w:left="1045"/>
        <w:outlineLvl w:val="1"/>
        <w:rPr>
          <w:rFonts w:eastAsia="Times New Roman" w:cs="Times New Roman"/>
          <w:bCs/>
          <w:szCs w:val="36"/>
          <w:lang w:eastAsia="de-DE"/>
        </w:rPr>
      </w:pPr>
      <w:r>
        <w:rPr>
          <w:rFonts w:eastAsia="Times New Roman" w:cs="Times New Roman"/>
          <w:bCs/>
          <w:szCs w:val="36"/>
          <w:lang w:eastAsia="de-DE"/>
        </w:rPr>
        <w:t xml:space="preserve"> </w:t>
      </w:r>
    </w:p>
    <w:p w:rsidR="006E0F8E" w:rsidRDefault="00075FE6" w:rsidP="006E0F8E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rFonts w:eastAsia="Times New Roman" w:cs="Times New Roman"/>
          <w:bCs/>
          <w:szCs w:val="36"/>
          <w:lang w:eastAsia="de-DE"/>
        </w:rPr>
      </w:pPr>
      <w:r>
        <w:rPr>
          <w:rFonts w:eastAsia="Times New Roman" w:cs="Times New Roman"/>
          <w:bCs/>
          <w:szCs w:val="36"/>
          <w:lang w:eastAsia="de-DE"/>
        </w:rPr>
        <w:t>Was erkennt ihr auf diesem Bild?</w:t>
      </w:r>
      <w:r w:rsidR="006E0F8E">
        <w:rPr>
          <w:rFonts w:eastAsia="Times New Roman" w:cs="Times New Roman"/>
          <w:bCs/>
          <w:szCs w:val="36"/>
          <w:lang w:eastAsia="de-DE"/>
        </w:rPr>
        <w:t xml:space="preserve">     </w:t>
      </w:r>
      <w:r w:rsidR="006E0F8E" w:rsidRPr="006E0F8E">
        <w:rPr>
          <w:rFonts w:eastAsia="Times New Roman" w:cs="Times New Roman"/>
          <w:bCs/>
          <w:i/>
          <w:szCs w:val="36"/>
          <w:lang w:eastAsia="de-DE"/>
        </w:rPr>
        <w:t>(verzerrtes Bild)</w:t>
      </w:r>
    </w:p>
    <w:p w:rsidR="00075FE6" w:rsidRPr="006E0F8E" w:rsidRDefault="00075FE6" w:rsidP="006E0F8E">
      <w:pPr>
        <w:pStyle w:val="Listenabsatz"/>
        <w:spacing w:before="100" w:beforeAutospacing="1" w:after="100" w:afterAutospacing="1"/>
        <w:ind w:left="674"/>
        <w:outlineLvl w:val="1"/>
        <w:rPr>
          <w:rFonts w:eastAsia="Times New Roman" w:cs="Times New Roman"/>
          <w:bCs/>
          <w:szCs w:val="36"/>
          <w:lang w:val="fr-FR" w:eastAsia="de-DE"/>
        </w:rPr>
      </w:pPr>
      <w:r w:rsidRPr="006E0F8E">
        <w:rPr>
          <w:rFonts w:eastAsia="Times New Roman" w:cs="Times New Roman"/>
          <w:bCs/>
          <w:szCs w:val="36"/>
          <w:lang w:val="fr-FR" w:eastAsia="de-DE"/>
        </w:rPr>
        <w:t>Qu’est-ce que vous voyez sur cette image?</w:t>
      </w:r>
      <w:r w:rsidR="006E0F8E">
        <w:rPr>
          <w:rFonts w:eastAsia="Times New Roman" w:cs="Times New Roman"/>
          <w:bCs/>
          <w:szCs w:val="36"/>
          <w:lang w:val="fr-FR" w:eastAsia="de-DE"/>
        </w:rPr>
        <w:t xml:space="preserve">  </w:t>
      </w:r>
      <w:r w:rsidR="006E0F8E" w:rsidRPr="006E0F8E">
        <w:rPr>
          <w:rFonts w:eastAsia="Times New Roman" w:cs="Times New Roman"/>
          <w:bCs/>
          <w:i/>
          <w:szCs w:val="36"/>
          <w:lang w:val="fr-FR" w:eastAsia="de-DE"/>
        </w:rPr>
        <w:t>(</w:t>
      </w:r>
      <w:proofErr w:type="gramStart"/>
      <w:r w:rsidR="006E0F8E" w:rsidRPr="006E0F8E">
        <w:rPr>
          <w:rFonts w:eastAsia="Times New Roman" w:cs="Times New Roman"/>
          <w:bCs/>
          <w:i/>
          <w:szCs w:val="36"/>
          <w:lang w:val="fr-FR" w:eastAsia="de-DE"/>
        </w:rPr>
        <w:t>image</w:t>
      </w:r>
      <w:proofErr w:type="gramEnd"/>
      <w:r w:rsidR="006E0F8E" w:rsidRPr="006E0F8E">
        <w:rPr>
          <w:rFonts w:eastAsia="Times New Roman" w:cs="Times New Roman"/>
          <w:bCs/>
          <w:i/>
          <w:szCs w:val="36"/>
          <w:lang w:val="fr-FR" w:eastAsia="de-DE"/>
        </w:rPr>
        <w:t xml:space="preserve"> tordue)</w:t>
      </w:r>
    </w:p>
    <w:p w:rsidR="00075FE6" w:rsidRPr="00A91ADC" w:rsidRDefault="00075FE6" w:rsidP="001E6523">
      <w:pPr>
        <w:pStyle w:val="Listenabsatz"/>
        <w:spacing w:before="100" w:beforeAutospacing="1" w:after="100" w:afterAutospacing="1"/>
        <w:ind w:left="1045"/>
        <w:outlineLvl w:val="1"/>
        <w:rPr>
          <w:rFonts w:eastAsia="Times New Roman" w:cs="Times New Roman"/>
          <w:bCs/>
          <w:szCs w:val="36"/>
          <w:lang w:val="fr-FR" w:eastAsia="de-DE"/>
        </w:rPr>
      </w:pPr>
    </w:p>
    <w:p w:rsidR="00583236" w:rsidDel="00700EAA" w:rsidRDefault="00075FE6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del w:id="265" w:author="Drittort" w:date="2022-03-21T15:44:00Z"/>
          <w:rFonts w:eastAsia="Times New Roman" w:cs="Times New Roman"/>
          <w:bCs/>
          <w:szCs w:val="36"/>
          <w:lang w:eastAsia="de-DE"/>
        </w:rPr>
        <w:pPrChange w:id="266" w:author="Drittort" w:date="2022-03-21T15:44:00Z">
          <w:pPr>
            <w:pStyle w:val="Listenabsatz"/>
            <w:spacing w:before="100" w:beforeAutospacing="1" w:after="100" w:afterAutospacing="1"/>
            <w:ind w:left="1045"/>
            <w:outlineLvl w:val="1"/>
          </w:pPr>
        </w:pPrChange>
      </w:pPr>
      <w:r w:rsidRPr="00370F90">
        <w:rPr>
          <w:rFonts w:eastAsia="Times New Roman" w:cs="Times New Roman"/>
          <w:bCs/>
          <w:szCs w:val="36"/>
          <w:lang w:eastAsia="de-DE"/>
        </w:rPr>
        <w:lastRenderedPageBreak/>
        <w:t>Fahrt eine Minute Schubkarre mit euren Teammitgliedern</w:t>
      </w:r>
      <w:ins w:id="267" w:author="Drittort" w:date="2022-03-21T15:44:00Z">
        <w:r w:rsidR="00700EAA">
          <w:rPr>
            <w:rFonts w:eastAsia="Times New Roman" w:cs="Times New Roman"/>
            <w:bCs/>
            <w:szCs w:val="36"/>
            <w:lang w:eastAsia="de-DE"/>
          </w:rPr>
          <w:t>.</w:t>
        </w:r>
      </w:ins>
      <w:del w:id="268" w:author="Drittort" w:date="2022-03-21T15:44:00Z">
        <w:r w:rsidRPr="00370F90" w:rsidDel="00700EAA">
          <w:rPr>
            <w:rFonts w:eastAsia="Times New Roman" w:cs="Times New Roman"/>
            <w:bCs/>
            <w:szCs w:val="36"/>
            <w:lang w:eastAsia="de-DE"/>
          </w:rPr>
          <w:delText xml:space="preserve"> </w:delText>
        </w:r>
      </w:del>
      <w:del w:id="269" w:author="Drittort" w:date="2022-03-21T15:43:00Z">
        <w:r w:rsidRPr="00370F90" w:rsidDel="00700EAA">
          <w:rPr>
            <w:rFonts w:eastAsia="Times New Roman" w:cs="Times New Roman"/>
            <w:bCs/>
            <w:szCs w:val="36"/>
            <w:lang w:eastAsia="de-DE"/>
          </w:rPr>
          <w:delText>(2x2)</w:delText>
        </w:r>
      </w:del>
    </w:p>
    <w:p w:rsidR="00700EAA" w:rsidRPr="00370F90" w:rsidRDefault="00700EAA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ins w:id="270" w:author="Drittort" w:date="2022-03-21T15:44:00Z"/>
          <w:rFonts w:eastAsia="Times New Roman" w:cs="Times New Roman"/>
          <w:bCs/>
          <w:szCs w:val="36"/>
          <w:lang w:eastAsia="de-DE"/>
        </w:rPr>
      </w:pPr>
    </w:p>
    <w:p w:rsidR="00700EAA" w:rsidRPr="00282CF4" w:rsidRDefault="00075FE6">
      <w:pPr>
        <w:pStyle w:val="Listenabsatz"/>
        <w:spacing w:before="100" w:beforeAutospacing="1" w:after="100" w:afterAutospacing="1"/>
        <w:ind w:left="674"/>
        <w:outlineLvl w:val="1"/>
        <w:rPr>
          <w:ins w:id="271" w:author="Drittort" w:date="2022-03-21T15:44:00Z"/>
          <w:rFonts w:eastAsia="Times New Roman" w:cs="Times New Roman"/>
          <w:bCs/>
          <w:szCs w:val="36"/>
          <w:lang w:val="fr-FR" w:eastAsia="de-DE"/>
        </w:rPr>
        <w:pPrChange w:id="272" w:author="Drittort" w:date="2022-03-21T15:44:00Z">
          <w:pPr>
            <w:pStyle w:val="Listenabsatz"/>
            <w:spacing w:before="100" w:beforeAutospacing="1" w:after="100" w:afterAutospacing="1"/>
            <w:ind w:left="1045"/>
            <w:outlineLvl w:val="1"/>
          </w:pPr>
        </w:pPrChange>
      </w:pPr>
      <w:r w:rsidRPr="00700EAA">
        <w:rPr>
          <w:rFonts w:eastAsia="Times New Roman" w:cs="Times New Roman"/>
          <w:bCs/>
          <w:szCs w:val="36"/>
          <w:lang w:val="fr-FR" w:eastAsia="de-DE"/>
          <w:rPrChange w:id="273" w:author="Drittort" w:date="2022-03-21T15:44:00Z">
            <w:rPr>
              <w:lang w:val="fr-FR" w:eastAsia="de-DE"/>
            </w:rPr>
          </w:rPrChange>
        </w:rPr>
        <w:t>Faites</w:t>
      </w:r>
      <w:del w:id="274" w:author="Drittort" w:date="2022-03-21T15:43:00Z">
        <w:r w:rsidRPr="00700EAA" w:rsidDel="00700EAA">
          <w:rPr>
            <w:rFonts w:eastAsia="Times New Roman" w:cs="Times New Roman"/>
            <w:bCs/>
            <w:szCs w:val="36"/>
            <w:lang w:val="fr-FR" w:eastAsia="de-DE"/>
            <w:rPrChange w:id="275" w:author="Drittort" w:date="2022-03-21T15:44:00Z">
              <w:rPr>
                <w:lang w:val="fr-FR" w:eastAsia="de-DE"/>
              </w:rPr>
            </w:rPrChange>
          </w:rPr>
          <w:delText xml:space="preserve"> de</w:delText>
        </w:r>
      </w:del>
      <w:r w:rsidRPr="00700EAA">
        <w:rPr>
          <w:rFonts w:eastAsia="Times New Roman" w:cs="Times New Roman"/>
          <w:bCs/>
          <w:szCs w:val="36"/>
          <w:lang w:val="fr-FR" w:eastAsia="de-DE"/>
          <w:rPrChange w:id="276" w:author="Drittort" w:date="2022-03-21T15:44:00Z">
            <w:rPr>
              <w:lang w:val="fr-FR" w:eastAsia="de-DE"/>
            </w:rPr>
          </w:rPrChange>
        </w:rPr>
        <w:t xml:space="preserve"> la brouette avec les membres de votre groupe</w:t>
      </w:r>
      <w:ins w:id="277" w:author="Drittort" w:date="2022-03-21T15:44:00Z">
        <w:r w:rsidR="00700EAA">
          <w:rPr>
            <w:rFonts w:eastAsia="Times New Roman" w:cs="Times New Roman"/>
            <w:bCs/>
            <w:szCs w:val="36"/>
            <w:lang w:val="fr-FR" w:eastAsia="de-DE"/>
          </w:rPr>
          <w:t xml:space="preserve"> pendant une minute. </w:t>
        </w:r>
      </w:ins>
      <w:del w:id="278" w:author="Drittort" w:date="2022-03-21T15:44:00Z">
        <w:r w:rsidRPr="00700EAA" w:rsidDel="00700EAA">
          <w:rPr>
            <w:rFonts w:eastAsia="Times New Roman" w:cs="Times New Roman"/>
            <w:bCs/>
            <w:szCs w:val="36"/>
            <w:lang w:val="fr-FR" w:eastAsia="de-DE"/>
            <w:rPrChange w:id="279" w:author="Drittort" w:date="2022-03-21T15:44:00Z">
              <w:rPr>
                <w:lang w:val="fr-FR" w:eastAsia="de-DE"/>
              </w:rPr>
            </w:rPrChange>
          </w:rPr>
          <w:delText xml:space="preserve">. </w:delText>
        </w:r>
      </w:del>
    </w:p>
    <w:p w:rsidR="001E6523" w:rsidRPr="00282CF4" w:rsidRDefault="00075FE6">
      <w:pPr>
        <w:pStyle w:val="Listenabsatz"/>
        <w:spacing w:before="100" w:beforeAutospacing="1" w:after="100" w:afterAutospacing="1"/>
        <w:ind w:left="674"/>
        <w:outlineLvl w:val="1"/>
        <w:rPr>
          <w:rFonts w:eastAsia="Times New Roman" w:cs="Times New Roman"/>
          <w:bCs/>
          <w:szCs w:val="36"/>
          <w:lang w:val="fr-FR" w:eastAsia="de-DE"/>
          <w:rPrChange w:id="280" w:author="33786" w:date="2022-03-25T11:45:00Z">
            <w:rPr>
              <w:lang w:eastAsia="de-DE"/>
            </w:rPr>
          </w:rPrChange>
        </w:rPr>
        <w:pPrChange w:id="281" w:author="Drittort" w:date="2022-03-21T15:44:00Z">
          <w:pPr>
            <w:pStyle w:val="Listenabsatz"/>
            <w:spacing w:before="100" w:beforeAutospacing="1" w:after="100" w:afterAutospacing="1"/>
            <w:ind w:left="1045"/>
            <w:outlineLvl w:val="1"/>
          </w:pPr>
        </w:pPrChange>
      </w:pPr>
      <w:del w:id="282" w:author="Drittort" w:date="2022-03-21T15:43:00Z">
        <w:r w:rsidRPr="00282CF4" w:rsidDel="00700EAA">
          <w:rPr>
            <w:rFonts w:eastAsia="Times New Roman" w:cs="Times New Roman"/>
            <w:bCs/>
            <w:szCs w:val="36"/>
            <w:lang w:val="fr-FR" w:eastAsia="de-DE"/>
            <w:rPrChange w:id="283" w:author="33786" w:date="2022-03-25T11:45:00Z">
              <w:rPr>
                <w:lang w:eastAsia="de-DE"/>
              </w:rPr>
            </w:rPrChange>
          </w:rPr>
          <w:delText>(2x2)</w:delText>
        </w:r>
      </w:del>
    </w:p>
    <w:p w:rsidR="001E6523" w:rsidRDefault="001E6523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rFonts w:eastAsia="Times New Roman" w:cs="Times New Roman"/>
          <w:bCs/>
          <w:szCs w:val="36"/>
          <w:lang w:val="fr-FR" w:eastAsia="de-DE"/>
        </w:rPr>
      </w:pPr>
      <w:r>
        <w:rPr>
          <w:rFonts w:eastAsia="Times New Roman" w:cs="Times New Roman"/>
          <w:bCs/>
          <w:szCs w:val="36"/>
          <w:lang w:val="fr-FR" w:eastAsia="de-DE"/>
        </w:rPr>
        <w:t>Faites deviner à votre groupe un animal que vous mimez.</w:t>
      </w:r>
    </w:p>
    <w:p w:rsidR="001E6523" w:rsidRPr="001E6523" w:rsidRDefault="001E6523" w:rsidP="001E6523">
      <w:pPr>
        <w:pStyle w:val="Listenabsatz"/>
        <w:spacing w:before="100" w:beforeAutospacing="1" w:after="100" w:afterAutospacing="1"/>
        <w:ind w:left="1045"/>
        <w:outlineLvl w:val="1"/>
        <w:rPr>
          <w:rFonts w:eastAsia="Times New Roman" w:cs="Times New Roman"/>
          <w:bCs/>
          <w:szCs w:val="36"/>
          <w:lang w:val="fr-FR" w:eastAsia="de-DE"/>
        </w:rPr>
      </w:pPr>
    </w:p>
    <w:p w:rsidR="001E6523" w:rsidRPr="001E6523" w:rsidRDefault="001E6523" w:rsidP="001E6523">
      <w:pPr>
        <w:pStyle w:val="Listenabsatz"/>
        <w:spacing w:before="100" w:beforeAutospacing="1" w:after="100" w:afterAutospacing="1"/>
        <w:ind w:left="1045"/>
        <w:outlineLvl w:val="1"/>
        <w:rPr>
          <w:rFonts w:eastAsia="Times New Roman" w:cs="Times New Roman"/>
          <w:bCs/>
          <w:szCs w:val="36"/>
          <w:lang w:val="fr-FR" w:eastAsia="de-DE"/>
        </w:rPr>
      </w:pPr>
    </w:p>
    <w:p w:rsidR="00A91ADC" w:rsidDel="005F4FD1" w:rsidRDefault="00075FE6">
      <w:pPr>
        <w:pStyle w:val="Listenabsatz"/>
        <w:numPr>
          <w:ilvl w:val="0"/>
          <w:numId w:val="1"/>
        </w:numPr>
        <w:spacing w:before="100" w:beforeAutospacing="1" w:after="100" w:afterAutospacing="1"/>
        <w:ind w:left="532"/>
        <w:outlineLvl w:val="1"/>
        <w:rPr>
          <w:del w:id="284" w:author="Drittort" w:date="2022-04-04T17:21:00Z"/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pPrChange w:id="285" w:author="Drittort" w:date="2022-04-04T17:21:00Z">
          <w:pPr>
            <w:pStyle w:val="Listenabsatz"/>
            <w:spacing w:before="100" w:beforeAutospacing="1" w:after="100" w:afterAutospacing="1"/>
            <w:ind w:left="532"/>
            <w:outlineLvl w:val="1"/>
          </w:pPr>
        </w:pPrChange>
      </w:pPr>
      <w:r w:rsidRPr="005F4FD1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>Rückt fünf Felder vor</w:t>
      </w:r>
      <w:r w:rsidR="001E6523" w:rsidRPr="005F4FD1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 xml:space="preserve">. </w:t>
      </w:r>
      <w:r w:rsidR="001E6523" w:rsidRPr="005F4FD1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</w:r>
      <w:r w:rsidR="001E6523" w:rsidRPr="005F4FD1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</w:r>
      <w:r w:rsidR="001E6523" w:rsidRPr="005F4FD1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</w:r>
      <w:r w:rsidR="001E6523" w:rsidRPr="005F4FD1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</w:r>
      <w:r w:rsidR="001E6523" w:rsidRPr="005F4FD1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</w:r>
      <w:r w:rsidR="001E6523" w:rsidRPr="005F4FD1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</w:r>
      <w:proofErr w:type="spellStart"/>
      <w:r w:rsidRPr="005F4FD1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>Avancez</w:t>
      </w:r>
      <w:proofErr w:type="spellEnd"/>
      <w:r w:rsidRPr="005F4FD1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 xml:space="preserve"> de </w:t>
      </w:r>
      <w:proofErr w:type="spellStart"/>
      <w:r w:rsidRPr="005F4FD1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>cinq</w:t>
      </w:r>
      <w:proofErr w:type="spellEnd"/>
      <w:r w:rsidRPr="005F4FD1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 xml:space="preserve"> </w:t>
      </w:r>
      <w:proofErr w:type="spellStart"/>
      <w:r w:rsidRPr="005F4FD1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>cases</w:t>
      </w:r>
      <w:proofErr w:type="spellEnd"/>
      <w:r w:rsidR="001E6523" w:rsidRPr="005F4FD1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 xml:space="preserve">. </w:t>
      </w:r>
    </w:p>
    <w:p w:rsidR="005F4FD1" w:rsidRPr="001E6523" w:rsidRDefault="005F4FD1" w:rsidP="00BB1E31">
      <w:pPr>
        <w:pStyle w:val="Listenabsatz"/>
        <w:numPr>
          <w:ilvl w:val="0"/>
          <w:numId w:val="1"/>
        </w:numPr>
        <w:spacing w:before="100" w:beforeAutospacing="1" w:after="100" w:afterAutospacing="1"/>
        <w:ind w:left="532"/>
        <w:outlineLvl w:val="1"/>
        <w:rPr>
          <w:ins w:id="286" w:author="Drittort" w:date="2022-04-04T17:21:00Z"/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</w:pPr>
    </w:p>
    <w:p w:rsidR="00075FE6" w:rsidRPr="00A91ADC" w:rsidDel="005F4FD1" w:rsidRDefault="00075FE6">
      <w:pPr>
        <w:pStyle w:val="Listenabsatz"/>
        <w:spacing w:before="100" w:beforeAutospacing="1" w:after="100" w:afterAutospacing="1"/>
        <w:ind w:left="532"/>
        <w:outlineLvl w:val="1"/>
        <w:rPr>
          <w:del w:id="287" w:author="Drittort" w:date="2022-04-04T17:21:00Z"/>
          <w:rFonts w:eastAsia="Times New Roman" w:cs="Times New Roman"/>
          <w:bCs/>
          <w:szCs w:val="36"/>
          <w:lang w:val="fr-FR" w:eastAsia="de-DE"/>
        </w:rPr>
        <w:pPrChange w:id="288" w:author="Drittort" w:date="2022-04-04T17:21:00Z">
          <w:pPr>
            <w:pStyle w:val="Listenabsatz"/>
            <w:spacing w:before="100" w:beforeAutospacing="1" w:after="100" w:afterAutospacing="1"/>
            <w:ind w:left="1045"/>
            <w:outlineLvl w:val="1"/>
          </w:pPr>
        </w:pPrChange>
      </w:pPr>
    </w:p>
    <w:p w:rsidR="00F54FA5" w:rsidRPr="005F4FD1" w:rsidRDefault="00F54FA5">
      <w:pPr>
        <w:pStyle w:val="Listenabsatz"/>
        <w:spacing w:before="100" w:beforeAutospacing="1" w:after="100" w:afterAutospacing="1"/>
        <w:ind w:left="532"/>
        <w:outlineLvl w:val="1"/>
        <w:rPr>
          <w:rFonts w:eastAsia="Times New Roman" w:cs="Times New Roman"/>
          <w:bCs/>
          <w:szCs w:val="36"/>
          <w:lang w:val="fr-FR" w:eastAsia="de-DE"/>
          <w:rPrChange w:id="289" w:author="Drittort" w:date="2022-04-04T17:20:00Z">
            <w:rPr>
              <w:lang w:val="fr-FR" w:eastAsia="de-DE"/>
            </w:rPr>
          </w:rPrChange>
        </w:rPr>
      </w:pPr>
    </w:p>
    <w:p w:rsidR="00A91ADC" w:rsidRPr="00046E48" w:rsidRDefault="00A91ADC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rFonts w:eastAsia="Times New Roman" w:cs="Times New Roman"/>
          <w:bCs/>
          <w:szCs w:val="36"/>
          <w:lang w:eastAsia="de-DE"/>
        </w:rPr>
      </w:pPr>
      <w:r>
        <w:rPr>
          <w:rFonts w:eastAsia="Times New Roman" w:cs="Times New Roman"/>
          <w:bCs/>
          <w:szCs w:val="36"/>
          <w:lang w:eastAsia="de-DE"/>
        </w:rPr>
        <w:t xml:space="preserve">Welche Zutat passt nicht zur Schwarzwälder Kirschtorte? </w:t>
      </w:r>
      <w:r w:rsidRPr="00A91ADC">
        <w:rPr>
          <w:rFonts w:eastAsia="Times New Roman" w:cs="Times New Roman"/>
          <w:bCs/>
          <w:i/>
          <w:szCs w:val="36"/>
          <w:lang w:eastAsia="de-DE"/>
        </w:rPr>
        <w:t>(Schokolade, Kirsche</w:t>
      </w:r>
      <w:del w:id="290" w:author="Drittort" w:date="2022-04-04T17:11:00Z">
        <w:r w:rsidRPr="00A91ADC" w:rsidDel="005042A0">
          <w:rPr>
            <w:rFonts w:eastAsia="Times New Roman" w:cs="Times New Roman"/>
            <w:bCs/>
            <w:i/>
            <w:szCs w:val="36"/>
            <w:lang w:eastAsia="de-DE"/>
          </w:rPr>
          <w:delText>n</w:delText>
        </w:r>
      </w:del>
      <w:r w:rsidRPr="00A91ADC">
        <w:rPr>
          <w:rFonts w:eastAsia="Times New Roman" w:cs="Times New Roman"/>
          <w:bCs/>
          <w:i/>
          <w:szCs w:val="36"/>
          <w:lang w:eastAsia="de-DE"/>
        </w:rPr>
        <w:t>, Sahne, Kaffee)</w:t>
      </w:r>
    </w:p>
    <w:p w:rsidR="00046E48" w:rsidRDefault="001E6523" w:rsidP="001E6523">
      <w:pPr>
        <w:pStyle w:val="Listenabsatz"/>
        <w:spacing w:before="100" w:beforeAutospacing="1" w:after="100" w:afterAutospacing="1"/>
        <w:ind w:left="532"/>
        <w:outlineLvl w:val="1"/>
        <w:rPr>
          <w:rFonts w:eastAsia="Times New Roman" w:cs="Times New Roman"/>
          <w:bCs/>
          <w:szCs w:val="36"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16C9B3AD" wp14:editId="52FEAF0A">
            <wp:simplePos x="0" y="0"/>
            <wp:positionH relativeFrom="column">
              <wp:posOffset>1882140</wp:posOffset>
            </wp:positionH>
            <wp:positionV relativeFrom="paragraph">
              <wp:posOffset>76200</wp:posOffset>
            </wp:positionV>
            <wp:extent cx="367665" cy="335280"/>
            <wp:effectExtent l="0" t="0" r="0" b="7620"/>
            <wp:wrapThrough wrapText="bothSides">
              <wp:wrapPolygon edited="0">
                <wp:start x="0" y="0"/>
                <wp:lineTo x="0" y="20864"/>
                <wp:lineTo x="20145" y="20864"/>
                <wp:lineTo x="20145" y="0"/>
                <wp:lineTo x="0" y="0"/>
              </wp:wrapPolygon>
            </wp:wrapThrough>
            <wp:docPr id="2" name="Grafik 2" descr="Großer Würfel 1-6 | Handpuppen/Allgemeines Spielmaterial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oßer Würfel 1-6 | Handpuppen/Allgemeines Spielmaterial ..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="Times New Roman" w:cs="Times New Roman"/>
          <w:bCs/>
          <w:szCs w:val="36"/>
          <w:lang w:eastAsia="de-DE"/>
        </w:rPr>
        <w:t xml:space="preserve"> </w:t>
      </w:r>
    </w:p>
    <w:p w:rsidR="00F54FA5" w:rsidRPr="005F4FD1" w:rsidRDefault="001E6523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rFonts w:eastAsia="Times New Roman" w:cs="Times New Roman"/>
          <w:b/>
          <w:bCs/>
          <w:szCs w:val="36"/>
          <w:highlight w:val="green"/>
          <w:lang w:eastAsia="de-DE"/>
          <w:rPrChange w:id="291" w:author="Drittort" w:date="2022-04-04T17:19:00Z">
            <w:rPr>
              <w:rFonts w:eastAsia="Times New Roman" w:cs="Times New Roman"/>
              <w:bCs/>
              <w:szCs w:val="36"/>
              <w:highlight w:val="green"/>
              <w:lang w:eastAsia="de-DE"/>
            </w:rPr>
          </w:rPrChange>
        </w:rPr>
      </w:pPr>
      <w:r w:rsidRPr="005F4FD1">
        <w:rPr>
          <w:rFonts w:eastAsia="Times New Roman" w:cs="Times New Roman"/>
          <w:b/>
          <w:bCs/>
          <w:szCs w:val="36"/>
          <w:highlight w:val="green"/>
          <w:lang w:eastAsia="de-DE"/>
          <w:rPrChange w:id="292" w:author="Drittort" w:date="2022-04-04T17:19:00Z">
            <w:rPr>
              <w:rFonts w:eastAsia="Times New Roman" w:cs="Times New Roman"/>
              <w:bCs/>
              <w:szCs w:val="36"/>
              <w:highlight w:val="green"/>
              <w:lang w:eastAsia="de-DE"/>
            </w:rPr>
          </w:rPrChange>
        </w:rPr>
        <w:t xml:space="preserve">Würfelt noch </w:t>
      </w:r>
      <w:proofErr w:type="gramStart"/>
      <w:r w:rsidRPr="005F4FD1">
        <w:rPr>
          <w:rFonts w:eastAsia="Times New Roman" w:cs="Times New Roman"/>
          <w:b/>
          <w:bCs/>
          <w:szCs w:val="36"/>
          <w:highlight w:val="green"/>
          <w:lang w:eastAsia="de-DE"/>
          <w:rPrChange w:id="293" w:author="Drittort" w:date="2022-04-04T17:19:00Z">
            <w:rPr>
              <w:rFonts w:eastAsia="Times New Roman" w:cs="Times New Roman"/>
              <w:bCs/>
              <w:szCs w:val="36"/>
              <w:highlight w:val="green"/>
              <w:lang w:eastAsia="de-DE"/>
            </w:rPr>
          </w:rPrChange>
        </w:rPr>
        <w:t>einmal !</w:t>
      </w:r>
      <w:proofErr w:type="gramEnd"/>
      <w:r w:rsidRPr="005F4FD1">
        <w:rPr>
          <w:rFonts w:eastAsia="Times New Roman" w:cs="Times New Roman"/>
          <w:b/>
          <w:bCs/>
          <w:szCs w:val="36"/>
          <w:highlight w:val="green"/>
          <w:lang w:eastAsia="de-DE"/>
          <w:rPrChange w:id="294" w:author="Drittort" w:date="2022-04-04T17:19:00Z">
            <w:rPr>
              <w:rFonts w:eastAsia="Times New Roman" w:cs="Times New Roman"/>
              <w:bCs/>
              <w:szCs w:val="36"/>
              <w:highlight w:val="green"/>
              <w:lang w:eastAsia="de-DE"/>
            </w:rPr>
          </w:rPrChange>
        </w:rPr>
        <w:t xml:space="preserve"> </w:t>
      </w:r>
    </w:p>
    <w:p w:rsidR="001E6523" w:rsidRPr="001E6523" w:rsidRDefault="001E6523" w:rsidP="001E6523">
      <w:pPr>
        <w:pStyle w:val="Listenabsatz"/>
        <w:spacing w:before="100" w:beforeAutospacing="1" w:after="100" w:afterAutospacing="1"/>
        <w:ind w:left="532"/>
        <w:outlineLvl w:val="1"/>
        <w:rPr>
          <w:rFonts w:eastAsia="Times New Roman" w:cs="Times New Roman"/>
          <w:bCs/>
          <w:szCs w:val="36"/>
          <w:highlight w:val="green"/>
          <w:lang w:eastAsia="de-DE"/>
        </w:rPr>
      </w:pPr>
    </w:p>
    <w:p w:rsidR="00A91ADC" w:rsidRDefault="00A91ADC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ins w:id="295" w:author="Drittort" w:date="2022-04-04T17:07:00Z"/>
          <w:rFonts w:eastAsia="Times New Roman" w:cs="Times New Roman"/>
          <w:bCs/>
          <w:szCs w:val="36"/>
          <w:lang w:val="fr-FR" w:eastAsia="de-DE"/>
        </w:rPr>
      </w:pPr>
      <w:r>
        <w:rPr>
          <w:rFonts w:eastAsia="Times New Roman" w:cs="Times New Roman"/>
          <w:bCs/>
          <w:szCs w:val="36"/>
          <w:lang w:val="fr-FR" w:eastAsia="de-DE"/>
        </w:rPr>
        <w:t>Cite</w:t>
      </w:r>
      <w:ins w:id="296" w:author="Drittort" w:date="2022-04-04T17:11:00Z">
        <w:r w:rsidR="005042A0">
          <w:rPr>
            <w:rFonts w:eastAsia="Times New Roman" w:cs="Times New Roman"/>
            <w:bCs/>
            <w:szCs w:val="36"/>
            <w:lang w:val="fr-FR" w:eastAsia="de-DE"/>
          </w:rPr>
          <w:t>z</w:t>
        </w:r>
      </w:ins>
      <w:r>
        <w:rPr>
          <w:rFonts w:eastAsia="Times New Roman" w:cs="Times New Roman"/>
          <w:bCs/>
          <w:szCs w:val="36"/>
          <w:lang w:val="fr-FR" w:eastAsia="de-DE"/>
        </w:rPr>
        <w:t xml:space="preserve"> un sportif français qui joue ou a joué dans une équipe en </w:t>
      </w:r>
      <w:del w:id="297" w:author="Drittort" w:date="2022-04-04T17:07:00Z">
        <w:r w:rsidR="00F54FA5" w:rsidDel="005042A0">
          <w:rPr>
            <w:rFonts w:eastAsia="Times New Roman" w:cs="Times New Roman"/>
            <w:bCs/>
            <w:szCs w:val="36"/>
            <w:lang w:val="fr-FR" w:eastAsia="de-DE"/>
          </w:rPr>
          <w:delText>Allemagne</w:delText>
        </w:r>
      </w:del>
      <w:ins w:id="298" w:author="Drittort" w:date="2022-04-04T17:07:00Z">
        <w:r w:rsidR="005042A0">
          <w:rPr>
            <w:rFonts w:eastAsia="Times New Roman" w:cs="Times New Roman"/>
            <w:bCs/>
            <w:szCs w:val="36"/>
            <w:lang w:val="fr-FR" w:eastAsia="de-DE"/>
          </w:rPr>
          <w:t>Allemagne.</w:t>
        </w:r>
      </w:ins>
    </w:p>
    <w:p w:rsidR="005042A0" w:rsidRDefault="005042A0">
      <w:pPr>
        <w:pStyle w:val="Listenabsatz"/>
        <w:spacing w:before="100" w:beforeAutospacing="1" w:after="100" w:afterAutospacing="1"/>
        <w:ind w:left="674"/>
        <w:outlineLvl w:val="1"/>
        <w:rPr>
          <w:ins w:id="299" w:author="Drittort" w:date="2022-04-04T17:07:00Z"/>
          <w:rFonts w:eastAsia="Times New Roman" w:cs="Times New Roman"/>
          <w:bCs/>
          <w:szCs w:val="36"/>
          <w:lang w:val="fr-FR" w:eastAsia="de-DE"/>
        </w:rPr>
        <w:pPrChange w:id="300" w:author="Drittort" w:date="2022-04-04T17:07:00Z">
          <w:pPr>
            <w:pStyle w:val="Listenabsatz"/>
            <w:numPr>
              <w:numId w:val="1"/>
            </w:numPr>
            <w:spacing w:before="100" w:beforeAutospacing="1" w:after="100" w:afterAutospacing="1"/>
            <w:ind w:left="674" w:hanging="360"/>
            <w:outlineLvl w:val="1"/>
          </w:pPr>
        </w:pPrChange>
      </w:pPr>
    </w:p>
    <w:p w:rsidR="005042A0" w:rsidRPr="00370F90" w:rsidRDefault="005042A0" w:rsidP="005042A0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moveTo w:id="301" w:author="Drittort" w:date="2022-04-04T17:07:00Z"/>
          <w:rFonts w:eastAsia="Arial Unicode MS" w:cs="Arial Unicode MS"/>
          <w:bCs/>
          <w:szCs w:val="36"/>
          <w:lang w:eastAsia="de-DE"/>
        </w:rPr>
      </w:pPr>
      <w:moveToRangeStart w:id="302" w:author="Drittort" w:date="2022-04-04T17:07:00Z" w:name="move99984480"/>
      <w:moveTo w:id="303" w:author="Drittort" w:date="2022-04-04T17:07:00Z">
        <w:r w:rsidRPr="00370F90">
          <w:rPr>
            <w:rFonts w:eastAsia="Arial Unicode MS" w:cs="Arial Unicode MS"/>
            <w:bCs/>
            <w:szCs w:val="36"/>
            <w:lang w:eastAsia="de-DE"/>
          </w:rPr>
          <w:t xml:space="preserve">Stellt ein Mitglied eurer Gruppe in der jeweiligen Partnersprache vor: </w:t>
        </w:r>
      </w:moveTo>
    </w:p>
    <w:p w:rsidR="005042A0" w:rsidRPr="00370F90" w:rsidRDefault="005042A0" w:rsidP="005042A0">
      <w:pPr>
        <w:pStyle w:val="Listenabsatz"/>
        <w:spacing w:before="100" w:beforeAutospacing="1" w:after="100" w:afterAutospacing="1"/>
        <w:ind w:left="532"/>
        <w:outlineLvl w:val="1"/>
        <w:rPr>
          <w:moveTo w:id="304" w:author="Drittort" w:date="2022-04-04T17:07:00Z"/>
          <w:rFonts w:eastAsia="Arial Unicode MS" w:cs="Arial Unicode MS"/>
          <w:bCs/>
          <w:i/>
          <w:szCs w:val="36"/>
          <w:lang w:val="fr-FR" w:eastAsia="de-DE"/>
        </w:rPr>
      </w:pPr>
      <w:moveTo w:id="305" w:author="Drittort" w:date="2022-04-04T17:07:00Z">
        <w:r w:rsidRPr="00370F90">
          <w:rPr>
            <w:rFonts w:eastAsia="Arial Unicode MS" w:cs="Arial Unicode MS"/>
            <w:b/>
            <w:bCs/>
            <w:i/>
            <w:szCs w:val="36"/>
            <w:lang w:val="fr-FR" w:eastAsia="de-DE"/>
          </w:rPr>
          <w:t xml:space="preserve">Name, </w:t>
        </w:r>
        <w:proofErr w:type="spellStart"/>
        <w:r w:rsidRPr="00370F90">
          <w:rPr>
            <w:rFonts w:eastAsia="Arial Unicode MS" w:cs="Arial Unicode MS"/>
            <w:b/>
            <w:bCs/>
            <w:i/>
            <w:szCs w:val="36"/>
            <w:lang w:val="fr-FR" w:eastAsia="de-DE"/>
          </w:rPr>
          <w:t>Geburtsdatum</w:t>
        </w:r>
        <w:proofErr w:type="spellEnd"/>
        <w:r w:rsidRPr="00370F90">
          <w:rPr>
            <w:rFonts w:eastAsia="Arial Unicode MS" w:cs="Arial Unicode MS"/>
            <w:b/>
            <w:bCs/>
            <w:i/>
            <w:szCs w:val="36"/>
            <w:lang w:val="fr-FR" w:eastAsia="de-DE"/>
          </w:rPr>
          <w:t xml:space="preserve"> </w:t>
        </w:r>
        <w:proofErr w:type="spellStart"/>
        <w:r w:rsidRPr="00370F90">
          <w:rPr>
            <w:rFonts w:eastAsia="Arial Unicode MS" w:cs="Arial Unicode MS"/>
            <w:b/>
            <w:bCs/>
            <w:i/>
            <w:szCs w:val="36"/>
            <w:lang w:val="fr-FR" w:eastAsia="de-DE"/>
          </w:rPr>
          <w:t>und</w:t>
        </w:r>
        <w:proofErr w:type="spellEnd"/>
        <w:r w:rsidRPr="00370F90">
          <w:rPr>
            <w:rFonts w:eastAsia="Arial Unicode MS" w:cs="Arial Unicode MS"/>
            <w:b/>
            <w:bCs/>
            <w:i/>
            <w:szCs w:val="36"/>
            <w:lang w:val="fr-FR" w:eastAsia="de-DE"/>
          </w:rPr>
          <w:t xml:space="preserve"> </w:t>
        </w:r>
        <w:proofErr w:type="spellStart"/>
        <w:r w:rsidRPr="00370F90">
          <w:rPr>
            <w:rFonts w:eastAsia="Arial Unicode MS" w:cs="Arial Unicode MS"/>
            <w:b/>
            <w:bCs/>
            <w:i/>
            <w:szCs w:val="36"/>
            <w:lang w:val="fr-FR" w:eastAsia="de-DE"/>
          </w:rPr>
          <w:t>Lieblingsessen</w:t>
        </w:r>
        <w:proofErr w:type="spellEnd"/>
        <w:r w:rsidRPr="00370F90">
          <w:rPr>
            <w:rFonts w:eastAsia="Arial Unicode MS" w:cs="Arial Unicode MS"/>
            <w:b/>
            <w:bCs/>
            <w:i/>
            <w:szCs w:val="36"/>
            <w:lang w:val="fr-FR" w:eastAsia="de-DE"/>
          </w:rPr>
          <w:t>.</w:t>
        </w:r>
      </w:moveTo>
    </w:p>
    <w:p w:rsidR="005042A0" w:rsidRPr="00370F90" w:rsidRDefault="005042A0" w:rsidP="005042A0">
      <w:pPr>
        <w:pStyle w:val="Listenabsatz"/>
        <w:spacing w:before="100" w:beforeAutospacing="1" w:after="100" w:afterAutospacing="1"/>
        <w:ind w:left="532"/>
        <w:outlineLvl w:val="1"/>
        <w:rPr>
          <w:moveTo w:id="306" w:author="Drittort" w:date="2022-04-04T17:07:00Z"/>
          <w:rFonts w:eastAsia="Arial Unicode MS" w:cs="Arial Unicode MS"/>
          <w:bCs/>
          <w:i/>
          <w:szCs w:val="36"/>
          <w:lang w:val="fr-FR" w:eastAsia="de-DE"/>
        </w:rPr>
      </w:pPr>
      <w:moveTo w:id="307" w:author="Drittort" w:date="2022-04-04T17:07:00Z">
        <w:r w:rsidRPr="00370F90">
          <w:rPr>
            <w:rFonts w:eastAsia="Arial Unicode MS" w:cs="Arial Unicode MS"/>
            <w:bCs/>
            <w:i/>
            <w:szCs w:val="36"/>
            <w:lang w:val="fr-FR" w:eastAsia="de-DE"/>
          </w:rPr>
          <w:t xml:space="preserve">Présentez un des camarades de votre groupe dans la langue du partenaire: </w:t>
        </w:r>
      </w:moveTo>
    </w:p>
    <w:p w:rsidR="005042A0" w:rsidRPr="001E6523" w:rsidDel="005042A0" w:rsidRDefault="005042A0" w:rsidP="005042A0">
      <w:pPr>
        <w:pStyle w:val="Listenabsatz"/>
        <w:spacing w:before="100" w:beforeAutospacing="1" w:after="100" w:afterAutospacing="1"/>
        <w:ind w:left="532"/>
        <w:outlineLvl w:val="1"/>
        <w:rPr>
          <w:del w:id="308" w:author="Drittort" w:date="2022-04-04T17:08:00Z"/>
          <w:moveTo w:id="309" w:author="Drittort" w:date="2022-04-04T17:07:00Z"/>
          <w:rFonts w:eastAsia="Arial Unicode MS" w:cs="Arial Unicode MS"/>
          <w:bCs/>
          <w:szCs w:val="36"/>
          <w:lang w:val="fr-FR" w:eastAsia="de-DE"/>
        </w:rPr>
      </w:pPr>
      <w:moveTo w:id="310" w:author="Drittort" w:date="2022-04-04T17:07:00Z">
        <w:r w:rsidRPr="00370F90">
          <w:rPr>
            <w:rFonts w:eastAsia="Arial Unicode MS" w:cs="Arial Unicode MS"/>
            <w:b/>
            <w:bCs/>
            <w:i/>
            <w:szCs w:val="36"/>
            <w:lang w:val="fr-FR" w:eastAsia="de-DE"/>
          </w:rPr>
          <w:t>Nom, date de naissance et plat préféré</w:t>
        </w:r>
        <w:del w:id="311" w:author="Drittort" w:date="2022-04-04T17:08:00Z">
          <w:r w:rsidRPr="00370F90" w:rsidDel="005042A0">
            <w:rPr>
              <w:rFonts w:eastAsia="Arial Unicode MS" w:cs="Arial Unicode MS"/>
              <w:b/>
              <w:bCs/>
              <w:i/>
              <w:color w:val="FF0000"/>
              <w:szCs w:val="36"/>
              <w:lang w:val="fr-FR" w:eastAsia="de-DE"/>
            </w:rPr>
            <w:delText>.</w:delText>
          </w:r>
        </w:del>
      </w:moveTo>
    </w:p>
    <w:moveToRangeEnd w:id="302"/>
    <w:p w:rsidR="005042A0" w:rsidDel="005042A0" w:rsidRDefault="005042A0">
      <w:pPr>
        <w:pStyle w:val="Listenabsatz"/>
        <w:spacing w:before="100" w:beforeAutospacing="1" w:after="100" w:afterAutospacing="1"/>
        <w:ind w:left="674"/>
        <w:outlineLvl w:val="1"/>
        <w:rPr>
          <w:del w:id="312" w:author="Drittort" w:date="2022-04-04T17:08:00Z"/>
          <w:rFonts w:eastAsia="Times New Roman" w:cs="Times New Roman"/>
          <w:bCs/>
          <w:szCs w:val="36"/>
          <w:lang w:val="fr-FR" w:eastAsia="de-DE"/>
        </w:rPr>
        <w:pPrChange w:id="313" w:author="Drittort" w:date="2022-04-04T17:08:00Z">
          <w:pPr>
            <w:pStyle w:val="Listenabsatz"/>
            <w:numPr>
              <w:numId w:val="1"/>
            </w:numPr>
            <w:spacing w:before="100" w:beforeAutospacing="1" w:after="100" w:afterAutospacing="1"/>
            <w:ind w:left="674" w:hanging="360"/>
            <w:outlineLvl w:val="1"/>
          </w:pPr>
        </w:pPrChange>
      </w:pPr>
    </w:p>
    <w:p w:rsidR="00F54FA5" w:rsidRPr="005042A0" w:rsidDel="005042A0" w:rsidRDefault="00F54FA5">
      <w:pPr>
        <w:rPr>
          <w:del w:id="314" w:author="Drittort" w:date="2022-04-04T17:08:00Z"/>
          <w:rFonts w:eastAsia="Times New Roman" w:cs="Times New Roman"/>
          <w:bCs/>
          <w:szCs w:val="36"/>
          <w:lang w:val="fr-FR" w:eastAsia="de-DE"/>
          <w:rPrChange w:id="315" w:author="Drittort" w:date="2022-04-04T17:08:00Z">
            <w:rPr>
              <w:del w:id="316" w:author="Drittort" w:date="2022-04-04T17:08:00Z"/>
              <w:lang w:val="fr-FR" w:eastAsia="de-DE"/>
            </w:rPr>
          </w:rPrChange>
        </w:rPr>
        <w:pPrChange w:id="317" w:author="Drittort" w:date="2022-04-04T17:08:00Z">
          <w:pPr>
            <w:pStyle w:val="Listenabsatz"/>
            <w:spacing w:before="100" w:beforeAutospacing="1" w:after="100" w:afterAutospacing="1"/>
            <w:ind w:left="532"/>
            <w:outlineLvl w:val="1"/>
          </w:pPr>
        </w:pPrChange>
      </w:pPr>
    </w:p>
    <w:p w:rsidR="00A91ADC" w:rsidRDefault="00A91ADC">
      <w:pPr>
        <w:pStyle w:val="Listenabsatz"/>
        <w:spacing w:before="100" w:beforeAutospacing="1" w:after="100" w:afterAutospacing="1"/>
        <w:ind w:left="532"/>
        <w:outlineLvl w:val="1"/>
        <w:rPr>
          <w:lang w:eastAsia="de-DE"/>
        </w:rPr>
        <w:pPrChange w:id="318" w:author="Drittort" w:date="2022-04-04T17:08:00Z">
          <w:pPr>
            <w:pStyle w:val="Listenabsatz"/>
            <w:numPr>
              <w:numId w:val="1"/>
            </w:numPr>
            <w:spacing w:before="100" w:beforeAutospacing="1" w:after="100" w:afterAutospacing="1"/>
            <w:ind w:left="674" w:hanging="360"/>
            <w:outlineLvl w:val="1"/>
          </w:pPr>
        </w:pPrChange>
      </w:pPr>
      <w:del w:id="319" w:author="Drittort" w:date="2022-04-04T17:08:00Z">
        <w:r w:rsidRPr="00A91ADC" w:rsidDel="005042A0">
          <w:rPr>
            <w:lang w:eastAsia="de-DE"/>
          </w:rPr>
          <w:delText>Nenne einen deutschen Sportler, d</w:delText>
        </w:r>
        <w:r w:rsidDel="005042A0">
          <w:rPr>
            <w:lang w:eastAsia="de-DE"/>
          </w:rPr>
          <w:delText>er in einer französischen Mannschaft spielt oder gespielt hat.</w:delText>
        </w:r>
      </w:del>
    </w:p>
    <w:p w:rsidR="001E6523" w:rsidRDefault="001E6523" w:rsidP="001E6523">
      <w:pPr>
        <w:pStyle w:val="Listenabsatz"/>
        <w:spacing w:before="100" w:beforeAutospacing="1" w:after="100" w:afterAutospacing="1"/>
        <w:ind w:left="532"/>
        <w:outlineLvl w:val="1"/>
        <w:rPr>
          <w:rFonts w:eastAsia="Times New Roman" w:cs="Times New Roman"/>
          <w:bCs/>
          <w:szCs w:val="36"/>
          <w:lang w:eastAsia="de-DE"/>
        </w:rPr>
      </w:pPr>
    </w:p>
    <w:p w:rsidR="001E6523" w:rsidRPr="00370F90" w:rsidRDefault="001E6523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rFonts w:eastAsia="Times New Roman" w:cs="Times New Roman"/>
          <w:bCs/>
          <w:szCs w:val="36"/>
          <w:lang w:eastAsia="de-DE"/>
        </w:rPr>
      </w:pPr>
      <w:r w:rsidRPr="00370F90">
        <w:rPr>
          <w:rFonts w:eastAsia="Times New Roman" w:cs="Times New Roman"/>
          <w:bCs/>
          <w:szCs w:val="36"/>
          <w:lang w:eastAsia="de-DE"/>
        </w:rPr>
        <w:t>Sag</w:t>
      </w:r>
      <w:ins w:id="320" w:author="Drittort" w:date="2022-04-04T17:11:00Z">
        <w:r w:rsidR="005042A0">
          <w:rPr>
            <w:rFonts w:eastAsia="Times New Roman" w:cs="Times New Roman"/>
            <w:bCs/>
            <w:szCs w:val="36"/>
            <w:lang w:eastAsia="de-DE"/>
          </w:rPr>
          <w:t>t</w:t>
        </w:r>
      </w:ins>
      <w:del w:id="321" w:author="Drittort" w:date="2022-04-04T17:11:00Z">
        <w:r w:rsidRPr="00370F90" w:rsidDel="005042A0">
          <w:rPr>
            <w:rFonts w:eastAsia="Times New Roman" w:cs="Times New Roman"/>
            <w:bCs/>
            <w:szCs w:val="36"/>
            <w:lang w:eastAsia="de-DE"/>
          </w:rPr>
          <w:delText>e</w:delText>
        </w:r>
      </w:del>
      <w:r w:rsidRPr="00370F90">
        <w:rPr>
          <w:rFonts w:eastAsia="Times New Roman" w:cs="Times New Roman"/>
          <w:bCs/>
          <w:szCs w:val="36"/>
          <w:lang w:eastAsia="de-DE"/>
        </w:rPr>
        <w:t xml:space="preserve"> folgende Telefo</w:t>
      </w:r>
      <w:ins w:id="322" w:author="Drittort" w:date="2022-04-04T17:11:00Z">
        <w:r w:rsidR="005042A0">
          <w:rPr>
            <w:rFonts w:eastAsia="Times New Roman" w:cs="Times New Roman"/>
            <w:bCs/>
            <w:szCs w:val="36"/>
            <w:lang w:eastAsia="de-DE"/>
          </w:rPr>
          <w:t>n</w:t>
        </w:r>
      </w:ins>
      <w:r w:rsidRPr="00370F90">
        <w:rPr>
          <w:rFonts w:eastAsia="Times New Roman" w:cs="Times New Roman"/>
          <w:bCs/>
          <w:szCs w:val="36"/>
          <w:lang w:eastAsia="de-DE"/>
        </w:rPr>
        <w:t xml:space="preserve">nummer auf </w:t>
      </w:r>
      <w:ins w:id="323" w:author="Drittort" w:date="2022-04-04T17:11:00Z">
        <w:r w:rsidR="005042A0">
          <w:rPr>
            <w:rFonts w:eastAsia="Times New Roman" w:cs="Times New Roman"/>
            <w:bCs/>
            <w:szCs w:val="36"/>
            <w:lang w:eastAsia="de-DE"/>
          </w:rPr>
          <w:t>F</w:t>
        </w:r>
      </w:ins>
      <w:del w:id="324" w:author="Drittort" w:date="2022-04-04T17:11:00Z">
        <w:r w:rsidRPr="00370F90" w:rsidDel="005042A0">
          <w:rPr>
            <w:rFonts w:eastAsia="Times New Roman" w:cs="Times New Roman"/>
            <w:bCs/>
            <w:szCs w:val="36"/>
            <w:lang w:eastAsia="de-DE"/>
          </w:rPr>
          <w:delText>f</w:delText>
        </w:r>
      </w:del>
      <w:r w:rsidRPr="00370F90">
        <w:rPr>
          <w:rFonts w:eastAsia="Times New Roman" w:cs="Times New Roman"/>
          <w:bCs/>
          <w:szCs w:val="36"/>
          <w:lang w:eastAsia="de-DE"/>
        </w:rPr>
        <w:t>ranzösisch : 06.20.63.95.15</w:t>
      </w:r>
    </w:p>
    <w:p w:rsidR="001E6523" w:rsidRPr="001E6523" w:rsidRDefault="00370F90" w:rsidP="001E6523">
      <w:pPr>
        <w:pStyle w:val="Listenabsatz"/>
        <w:spacing w:before="100" w:beforeAutospacing="1" w:after="100" w:afterAutospacing="1"/>
        <w:ind w:left="532"/>
        <w:outlineLvl w:val="1"/>
        <w:rPr>
          <w:rFonts w:eastAsia="Times New Roman" w:cs="Times New Roman"/>
          <w:bCs/>
          <w:szCs w:val="36"/>
          <w:lang w:val="fr-FR" w:eastAsia="de-DE"/>
        </w:rPr>
      </w:pPr>
      <w:r w:rsidRPr="00282CF4">
        <w:rPr>
          <w:rFonts w:eastAsia="Times New Roman" w:cs="Times New Roman"/>
          <w:bCs/>
          <w:szCs w:val="36"/>
          <w:lang w:eastAsia="de-DE"/>
          <w:rPrChange w:id="325" w:author="33786" w:date="2022-03-25T11:44:00Z">
            <w:rPr>
              <w:rFonts w:eastAsia="Times New Roman" w:cs="Times New Roman"/>
              <w:bCs/>
              <w:szCs w:val="36"/>
              <w:lang w:val="fr-FR" w:eastAsia="de-DE"/>
            </w:rPr>
          </w:rPrChange>
        </w:rPr>
        <w:t xml:space="preserve">   </w:t>
      </w:r>
      <w:r w:rsidR="001E6523" w:rsidRPr="00370F90">
        <w:rPr>
          <w:rFonts w:eastAsia="Times New Roman" w:cs="Times New Roman"/>
          <w:bCs/>
          <w:szCs w:val="36"/>
          <w:lang w:val="fr-FR" w:eastAsia="de-DE"/>
        </w:rPr>
        <w:t>Donn</w:t>
      </w:r>
      <w:ins w:id="326" w:author="Drittort" w:date="2022-04-04T17:11:00Z">
        <w:r w:rsidR="005042A0">
          <w:rPr>
            <w:rFonts w:eastAsia="Times New Roman" w:cs="Times New Roman"/>
            <w:bCs/>
            <w:szCs w:val="36"/>
            <w:lang w:val="fr-FR" w:eastAsia="de-DE"/>
          </w:rPr>
          <w:t>ez</w:t>
        </w:r>
      </w:ins>
      <w:del w:id="327" w:author="Drittort" w:date="2022-04-04T17:11:00Z">
        <w:r w:rsidR="001E6523" w:rsidRPr="00370F90" w:rsidDel="005042A0">
          <w:rPr>
            <w:rFonts w:eastAsia="Times New Roman" w:cs="Times New Roman"/>
            <w:bCs/>
            <w:szCs w:val="36"/>
            <w:lang w:val="fr-FR" w:eastAsia="de-DE"/>
          </w:rPr>
          <w:delText>e</w:delText>
        </w:r>
      </w:del>
      <w:r w:rsidR="001E6523" w:rsidRPr="00370F90">
        <w:rPr>
          <w:rFonts w:eastAsia="Times New Roman" w:cs="Times New Roman"/>
          <w:bCs/>
          <w:szCs w:val="36"/>
          <w:lang w:val="fr-FR" w:eastAsia="de-DE"/>
        </w:rPr>
        <w:t xml:space="preserve"> le numéro suivant en allemand : 0521 / 56.87.94</w:t>
      </w:r>
    </w:p>
    <w:p w:rsidR="00F54FA5" w:rsidRPr="001E6523" w:rsidRDefault="00F54FA5" w:rsidP="001E6523">
      <w:pPr>
        <w:pStyle w:val="Listenabsatz"/>
        <w:spacing w:before="100" w:beforeAutospacing="1" w:after="100" w:afterAutospacing="1"/>
        <w:ind w:left="532"/>
        <w:outlineLvl w:val="1"/>
        <w:rPr>
          <w:rFonts w:eastAsia="Times New Roman" w:cs="Times New Roman"/>
          <w:bCs/>
          <w:szCs w:val="36"/>
          <w:lang w:val="fr-FR" w:eastAsia="de-DE"/>
        </w:rPr>
      </w:pPr>
    </w:p>
    <w:p w:rsidR="000C24B0" w:rsidRDefault="00B96F54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rFonts w:eastAsia="Times New Roman" w:cs="Times New Roman"/>
          <w:bCs/>
          <w:szCs w:val="36"/>
          <w:lang w:eastAsia="de-DE"/>
        </w:rPr>
      </w:pPr>
      <w:r>
        <w:rPr>
          <w:rFonts w:eastAsia="Times New Roman" w:cs="Times New Roman"/>
          <w:bCs/>
          <w:szCs w:val="36"/>
          <w:lang w:eastAsia="de-DE"/>
        </w:rPr>
        <w:t>Nennt die vier Himmelsrichtungen in der Reihenfolge, in der die Sonne sie täglich durchläuft.</w:t>
      </w:r>
    </w:p>
    <w:p w:rsidR="00B96F54" w:rsidRDefault="00C07D18" w:rsidP="001E6523">
      <w:pPr>
        <w:pStyle w:val="Listenabsatz"/>
        <w:spacing w:before="100" w:beforeAutospacing="1" w:after="100" w:afterAutospacing="1"/>
        <w:ind w:left="532"/>
        <w:outlineLvl w:val="1"/>
        <w:rPr>
          <w:rFonts w:eastAsia="Times New Roman" w:cs="Times New Roman"/>
          <w:bCs/>
          <w:szCs w:val="36"/>
          <w:lang w:val="fr-FR" w:eastAsia="de-DE"/>
        </w:rPr>
      </w:pPr>
      <w:ins w:id="328" w:author="Drittort" w:date="2022-03-21T15:51:00Z">
        <w:r w:rsidRPr="00282CF4">
          <w:rPr>
            <w:rFonts w:eastAsia="Times New Roman" w:cs="Times New Roman"/>
            <w:bCs/>
            <w:szCs w:val="36"/>
            <w:lang w:eastAsia="de-DE"/>
            <w:rPrChange w:id="329" w:author="33786" w:date="2022-03-25T11:45:00Z">
              <w:rPr>
                <w:rFonts w:eastAsia="Times New Roman" w:cs="Times New Roman"/>
                <w:bCs/>
                <w:szCs w:val="36"/>
                <w:lang w:val="fr-FR" w:eastAsia="de-DE"/>
              </w:rPr>
            </w:rPrChange>
          </w:rPr>
          <w:t xml:space="preserve">   </w:t>
        </w:r>
      </w:ins>
      <w:r w:rsidR="00B96F54" w:rsidRPr="00B96F54">
        <w:rPr>
          <w:rFonts w:eastAsia="Times New Roman" w:cs="Times New Roman"/>
          <w:bCs/>
          <w:szCs w:val="36"/>
          <w:lang w:val="fr-FR" w:eastAsia="de-DE"/>
        </w:rPr>
        <w:t>Enumérez les quatre po</w:t>
      </w:r>
      <w:r w:rsidR="00B96F54">
        <w:rPr>
          <w:rFonts w:eastAsia="Times New Roman" w:cs="Times New Roman"/>
          <w:bCs/>
          <w:szCs w:val="36"/>
          <w:lang w:val="fr-FR" w:eastAsia="de-DE"/>
        </w:rPr>
        <w:t xml:space="preserve">ints cardinaux dans le sens de la course du soleil. </w:t>
      </w:r>
    </w:p>
    <w:p w:rsidR="00F54FA5" w:rsidRPr="00B96F54" w:rsidRDefault="00F54FA5" w:rsidP="001E6523">
      <w:pPr>
        <w:pStyle w:val="Listenabsatz"/>
        <w:spacing w:before="100" w:beforeAutospacing="1" w:after="100" w:afterAutospacing="1"/>
        <w:ind w:left="532"/>
        <w:outlineLvl w:val="1"/>
        <w:rPr>
          <w:rFonts w:eastAsia="Times New Roman" w:cs="Times New Roman"/>
          <w:bCs/>
          <w:szCs w:val="36"/>
          <w:lang w:val="fr-FR" w:eastAsia="de-DE"/>
        </w:rPr>
      </w:pPr>
    </w:p>
    <w:p w:rsidR="00583236" w:rsidRDefault="00583236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</w:pPr>
      <w:r w:rsidRPr="00A91ADC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>Rückt fünf Felder vor</w:t>
      </w:r>
      <w:r w:rsid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 xml:space="preserve">. </w:t>
      </w:r>
      <w:r w:rsid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</w:r>
      <w:r w:rsid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</w:r>
      <w:r w:rsid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</w:r>
      <w:r w:rsid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  <w:t xml:space="preserve"> </w:t>
      </w:r>
      <w:r w:rsid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</w:r>
      <w:r w:rsid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  <w:t xml:space="preserve">  </w:t>
      </w:r>
      <w:proofErr w:type="spellStart"/>
      <w:r w:rsidRP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>Avancez</w:t>
      </w:r>
      <w:proofErr w:type="spellEnd"/>
      <w:r w:rsidRP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 xml:space="preserve"> de </w:t>
      </w:r>
      <w:proofErr w:type="spellStart"/>
      <w:r w:rsidRP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>cinq</w:t>
      </w:r>
      <w:proofErr w:type="spellEnd"/>
      <w:r w:rsidRP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 xml:space="preserve"> </w:t>
      </w:r>
      <w:proofErr w:type="spellStart"/>
      <w:r w:rsidRP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>cases</w:t>
      </w:r>
      <w:proofErr w:type="spellEnd"/>
      <w:r w:rsid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>.</w:t>
      </w:r>
    </w:p>
    <w:p w:rsidR="001E6523" w:rsidRPr="001E6523" w:rsidRDefault="001E6523" w:rsidP="001E6523">
      <w:pPr>
        <w:pStyle w:val="Listenabsatz"/>
        <w:spacing w:before="100" w:beforeAutospacing="1" w:after="100" w:afterAutospacing="1"/>
        <w:ind w:left="532"/>
        <w:outlineLvl w:val="1"/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</w:pPr>
    </w:p>
    <w:p w:rsidR="00F54FA5" w:rsidRPr="00583236" w:rsidRDefault="00F54FA5" w:rsidP="001E6523">
      <w:pPr>
        <w:pStyle w:val="Listenabsatz"/>
        <w:spacing w:before="100" w:beforeAutospacing="1" w:after="100" w:afterAutospacing="1"/>
        <w:ind w:left="1045"/>
        <w:outlineLvl w:val="1"/>
        <w:rPr>
          <w:rFonts w:eastAsia="Times New Roman" w:cs="Times New Roman"/>
          <w:bCs/>
          <w:color w:val="000000" w:themeColor="text1"/>
          <w:szCs w:val="36"/>
          <w:highlight w:val="cyan"/>
          <w:lang w:eastAsia="de-DE"/>
        </w:rPr>
      </w:pPr>
    </w:p>
    <w:p w:rsidR="00182718" w:rsidRPr="001E6523" w:rsidRDefault="00F54FA5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rFonts w:eastAsia="Times New Roman" w:cs="Times New Roman"/>
          <w:bCs/>
          <w:szCs w:val="36"/>
          <w:lang w:val="fr-FR" w:eastAsia="de-DE"/>
        </w:rPr>
      </w:pPr>
      <w:proofErr w:type="spellStart"/>
      <w:r w:rsidRPr="001E6523">
        <w:rPr>
          <w:rFonts w:eastAsia="Times New Roman" w:cs="Times New Roman"/>
          <w:bCs/>
          <w:szCs w:val="36"/>
          <w:lang w:val="fr-FR" w:eastAsia="de-DE"/>
        </w:rPr>
        <w:t>Assoziier</w:t>
      </w:r>
      <w:ins w:id="330" w:author="Drittort" w:date="2022-04-04T17:11:00Z">
        <w:r w:rsidR="005042A0">
          <w:rPr>
            <w:rFonts w:eastAsia="Times New Roman" w:cs="Times New Roman"/>
            <w:bCs/>
            <w:szCs w:val="36"/>
            <w:lang w:val="fr-FR" w:eastAsia="de-DE"/>
          </w:rPr>
          <w:t>t</w:t>
        </w:r>
      </w:ins>
      <w:proofErr w:type="spellEnd"/>
      <w:del w:id="331" w:author="Drittort" w:date="2022-04-04T17:11:00Z">
        <w:r w:rsidRPr="001E6523" w:rsidDel="005042A0">
          <w:rPr>
            <w:rFonts w:eastAsia="Times New Roman" w:cs="Times New Roman"/>
            <w:bCs/>
            <w:szCs w:val="36"/>
            <w:lang w:val="fr-FR" w:eastAsia="de-DE"/>
          </w:rPr>
          <w:delText>e</w:delText>
        </w:r>
      </w:del>
      <w:r w:rsidRPr="001E6523">
        <w:rPr>
          <w:rFonts w:eastAsia="Times New Roman" w:cs="Times New Roman"/>
          <w:bCs/>
          <w:szCs w:val="36"/>
          <w:lang w:val="fr-FR" w:eastAsia="de-DE"/>
        </w:rPr>
        <w:t xml:space="preserve"> </w:t>
      </w:r>
      <w:proofErr w:type="spellStart"/>
      <w:r w:rsidRPr="001E6523">
        <w:rPr>
          <w:rFonts w:eastAsia="Times New Roman" w:cs="Times New Roman"/>
          <w:bCs/>
          <w:szCs w:val="36"/>
          <w:lang w:val="fr-FR" w:eastAsia="de-DE"/>
        </w:rPr>
        <w:t>folgende</w:t>
      </w:r>
      <w:proofErr w:type="spellEnd"/>
      <w:r w:rsidRPr="001E6523">
        <w:rPr>
          <w:rFonts w:eastAsia="Times New Roman" w:cs="Times New Roman"/>
          <w:bCs/>
          <w:szCs w:val="36"/>
          <w:lang w:val="fr-FR" w:eastAsia="de-DE"/>
        </w:rPr>
        <w:t xml:space="preserve"> </w:t>
      </w:r>
      <w:proofErr w:type="spellStart"/>
      <w:r w:rsidRPr="001E6523">
        <w:rPr>
          <w:rFonts w:eastAsia="Times New Roman" w:cs="Times New Roman"/>
          <w:bCs/>
          <w:szCs w:val="36"/>
          <w:lang w:val="fr-FR" w:eastAsia="de-DE"/>
        </w:rPr>
        <w:t>Dinge</w:t>
      </w:r>
      <w:proofErr w:type="spellEnd"/>
      <w:r w:rsidRPr="001E6523">
        <w:rPr>
          <w:rFonts w:eastAsia="Times New Roman" w:cs="Times New Roman"/>
          <w:bCs/>
          <w:szCs w:val="36"/>
          <w:lang w:val="fr-FR" w:eastAsia="de-DE"/>
        </w:rPr>
        <w:t xml:space="preserve"> mit </w:t>
      </w:r>
      <w:proofErr w:type="spellStart"/>
      <w:r w:rsidRPr="001E6523">
        <w:rPr>
          <w:rFonts w:eastAsia="Times New Roman" w:cs="Times New Roman"/>
          <w:bCs/>
          <w:szCs w:val="36"/>
          <w:lang w:val="fr-FR" w:eastAsia="de-DE"/>
        </w:rPr>
        <w:t>einem</w:t>
      </w:r>
      <w:proofErr w:type="spellEnd"/>
      <w:r w:rsidRPr="001E6523">
        <w:rPr>
          <w:rFonts w:eastAsia="Times New Roman" w:cs="Times New Roman"/>
          <w:bCs/>
          <w:szCs w:val="36"/>
          <w:lang w:val="fr-FR" w:eastAsia="de-DE"/>
        </w:rPr>
        <w:t xml:space="preserve"> </w:t>
      </w:r>
      <w:proofErr w:type="spellStart"/>
      <w:r w:rsidRPr="001E6523">
        <w:rPr>
          <w:rFonts w:eastAsia="Times New Roman" w:cs="Times New Roman"/>
          <w:bCs/>
          <w:szCs w:val="36"/>
          <w:lang w:val="fr-FR" w:eastAsia="de-DE"/>
        </w:rPr>
        <w:t>Geschäft</w:t>
      </w:r>
      <w:proofErr w:type="spellEnd"/>
      <w:r w:rsidRPr="001E6523">
        <w:rPr>
          <w:rFonts w:eastAsia="Times New Roman" w:cs="Times New Roman"/>
          <w:bCs/>
          <w:szCs w:val="36"/>
          <w:lang w:val="fr-FR" w:eastAsia="de-DE"/>
        </w:rPr>
        <w:t xml:space="preserve">: </w:t>
      </w:r>
      <w:r w:rsidRPr="001E6523">
        <w:rPr>
          <w:rFonts w:eastAsia="Times New Roman" w:cs="Times New Roman"/>
          <w:bCs/>
          <w:i/>
          <w:szCs w:val="36"/>
          <w:lang w:val="fr-FR" w:eastAsia="de-DE"/>
        </w:rPr>
        <w:t>les cheveux et les  ciseaux</w:t>
      </w:r>
      <w:r w:rsidR="001E6523" w:rsidRPr="001E6523">
        <w:rPr>
          <w:rFonts w:eastAsia="Times New Roman" w:cs="Times New Roman"/>
          <w:bCs/>
          <w:i/>
          <w:szCs w:val="36"/>
          <w:lang w:val="fr-FR" w:eastAsia="de-DE"/>
        </w:rPr>
        <w:t xml:space="preserve">  (Di</w:t>
      </w:r>
      <w:ins w:id="332" w:author="Drittort" w:date="2022-04-04T17:12:00Z">
        <w:r w:rsidR="005042A0">
          <w:rPr>
            <w:rFonts w:eastAsia="Times New Roman" w:cs="Times New Roman"/>
            <w:bCs/>
            <w:i/>
            <w:szCs w:val="36"/>
            <w:lang w:val="fr-FR" w:eastAsia="de-DE"/>
          </w:rPr>
          <w:t>tes-</w:t>
        </w:r>
      </w:ins>
      <w:del w:id="333" w:author="Drittort" w:date="2022-04-04T17:12:00Z">
        <w:r w:rsidR="001E6523" w:rsidRPr="001E6523" w:rsidDel="005042A0">
          <w:rPr>
            <w:rFonts w:eastAsia="Times New Roman" w:cs="Times New Roman"/>
            <w:bCs/>
            <w:i/>
            <w:szCs w:val="36"/>
            <w:lang w:val="fr-FR" w:eastAsia="de-DE"/>
          </w:rPr>
          <w:delText xml:space="preserve">s </w:delText>
        </w:r>
      </w:del>
      <w:r w:rsidR="001E6523" w:rsidRPr="001E6523">
        <w:rPr>
          <w:rFonts w:eastAsia="Times New Roman" w:cs="Times New Roman"/>
          <w:bCs/>
          <w:i/>
          <w:szCs w:val="36"/>
          <w:lang w:val="fr-FR" w:eastAsia="de-DE"/>
        </w:rPr>
        <w:t>le</w:t>
      </w:r>
      <w:r w:rsidR="001E6523">
        <w:rPr>
          <w:rFonts w:eastAsia="Times New Roman" w:cs="Times New Roman"/>
          <w:bCs/>
          <w:i/>
          <w:szCs w:val="36"/>
          <w:lang w:val="fr-FR" w:eastAsia="de-DE"/>
        </w:rPr>
        <w:t xml:space="preserve"> en français)</w:t>
      </w:r>
    </w:p>
    <w:p w:rsidR="00E00A77" w:rsidRPr="001E6523" w:rsidRDefault="001E6523" w:rsidP="001E6523">
      <w:pPr>
        <w:pStyle w:val="Listenabsatz"/>
        <w:spacing w:before="100" w:beforeAutospacing="1" w:after="100" w:afterAutospacing="1"/>
        <w:ind w:left="532"/>
        <w:outlineLvl w:val="1"/>
        <w:rPr>
          <w:rFonts w:eastAsia="Times New Roman" w:cs="Times New Roman"/>
          <w:bCs/>
          <w:i/>
          <w:szCs w:val="36"/>
          <w:lang w:val="fr-FR" w:eastAsia="de-DE"/>
        </w:rPr>
      </w:pPr>
      <w:r>
        <w:rPr>
          <w:rFonts w:eastAsia="Times New Roman" w:cs="Times New Roman"/>
          <w:bCs/>
          <w:szCs w:val="36"/>
          <w:lang w:val="fr-FR" w:eastAsia="de-DE"/>
        </w:rPr>
        <w:tab/>
      </w:r>
      <w:r w:rsidR="00F54FA5" w:rsidRPr="00F54FA5">
        <w:rPr>
          <w:rFonts w:eastAsia="Times New Roman" w:cs="Times New Roman"/>
          <w:bCs/>
          <w:szCs w:val="36"/>
          <w:lang w:val="fr-FR" w:eastAsia="de-DE"/>
        </w:rPr>
        <w:t>Associe</w:t>
      </w:r>
      <w:ins w:id="334" w:author="Drittort" w:date="2022-04-04T17:11:00Z">
        <w:r w:rsidR="005042A0">
          <w:rPr>
            <w:rFonts w:eastAsia="Times New Roman" w:cs="Times New Roman"/>
            <w:bCs/>
            <w:szCs w:val="36"/>
            <w:lang w:val="fr-FR" w:eastAsia="de-DE"/>
          </w:rPr>
          <w:t>z</w:t>
        </w:r>
      </w:ins>
      <w:r w:rsidR="00F54FA5" w:rsidRPr="00F54FA5">
        <w:rPr>
          <w:rFonts w:eastAsia="Times New Roman" w:cs="Times New Roman"/>
          <w:bCs/>
          <w:szCs w:val="36"/>
          <w:lang w:val="fr-FR" w:eastAsia="de-DE"/>
        </w:rPr>
        <w:t xml:space="preserve"> les choses suivantes a</w:t>
      </w:r>
      <w:r w:rsidR="00F54FA5">
        <w:rPr>
          <w:rFonts w:eastAsia="Times New Roman" w:cs="Times New Roman"/>
          <w:bCs/>
          <w:szCs w:val="36"/>
          <w:lang w:val="fr-FR" w:eastAsia="de-DE"/>
        </w:rPr>
        <w:t xml:space="preserve">vec un magasin: </w:t>
      </w:r>
      <w:proofErr w:type="spellStart"/>
      <w:r w:rsidR="00F54FA5" w:rsidRPr="00F54FA5">
        <w:rPr>
          <w:rFonts w:eastAsia="Times New Roman" w:cs="Times New Roman"/>
          <w:bCs/>
          <w:i/>
          <w:szCs w:val="36"/>
          <w:lang w:val="fr-FR" w:eastAsia="de-DE"/>
        </w:rPr>
        <w:t>Brot</w:t>
      </w:r>
      <w:proofErr w:type="spellEnd"/>
      <w:r w:rsidR="00F54FA5" w:rsidRPr="00F54FA5">
        <w:rPr>
          <w:rFonts w:eastAsia="Times New Roman" w:cs="Times New Roman"/>
          <w:bCs/>
          <w:i/>
          <w:szCs w:val="36"/>
          <w:lang w:val="fr-FR" w:eastAsia="de-DE"/>
        </w:rPr>
        <w:t xml:space="preserve"> </w:t>
      </w:r>
      <w:proofErr w:type="spellStart"/>
      <w:r w:rsidR="00F54FA5" w:rsidRPr="00F54FA5">
        <w:rPr>
          <w:rFonts w:eastAsia="Times New Roman" w:cs="Times New Roman"/>
          <w:bCs/>
          <w:i/>
          <w:szCs w:val="36"/>
          <w:lang w:val="fr-FR" w:eastAsia="de-DE"/>
        </w:rPr>
        <w:t>und</w:t>
      </w:r>
      <w:proofErr w:type="spellEnd"/>
      <w:r w:rsidR="00F54FA5" w:rsidRPr="00F54FA5">
        <w:rPr>
          <w:rFonts w:eastAsia="Times New Roman" w:cs="Times New Roman"/>
          <w:bCs/>
          <w:i/>
          <w:szCs w:val="36"/>
          <w:lang w:val="fr-FR" w:eastAsia="de-DE"/>
        </w:rPr>
        <w:t xml:space="preserve"> </w:t>
      </w:r>
      <w:proofErr w:type="spellStart"/>
      <w:proofErr w:type="gramStart"/>
      <w:r w:rsidR="00F54FA5" w:rsidRPr="00F54FA5">
        <w:rPr>
          <w:rFonts w:eastAsia="Times New Roman" w:cs="Times New Roman"/>
          <w:bCs/>
          <w:i/>
          <w:szCs w:val="36"/>
          <w:lang w:val="fr-FR" w:eastAsia="de-DE"/>
        </w:rPr>
        <w:t>Kuchen</w:t>
      </w:r>
      <w:proofErr w:type="spellEnd"/>
      <w:r w:rsidR="00F54FA5" w:rsidRPr="00F54FA5">
        <w:rPr>
          <w:rFonts w:eastAsia="Times New Roman" w:cs="Times New Roman"/>
          <w:bCs/>
          <w:i/>
          <w:szCs w:val="36"/>
          <w:lang w:val="fr-FR" w:eastAsia="de-DE"/>
        </w:rPr>
        <w:t xml:space="preserve"> </w:t>
      </w:r>
      <w:r>
        <w:rPr>
          <w:rFonts w:eastAsia="Times New Roman" w:cs="Times New Roman"/>
          <w:bCs/>
          <w:i/>
          <w:szCs w:val="36"/>
          <w:lang w:val="fr-FR" w:eastAsia="de-DE"/>
        </w:rPr>
        <w:t xml:space="preserve"> (</w:t>
      </w:r>
      <w:proofErr w:type="spellStart"/>
      <w:proofErr w:type="gramEnd"/>
      <w:r>
        <w:rPr>
          <w:rFonts w:eastAsia="Times New Roman" w:cs="Times New Roman"/>
          <w:bCs/>
          <w:i/>
          <w:szCs w:val="36"/>
          <w:lang w:val="fr-FR" w:eastAsia="de-DE"/>
        </w:rPr>
        <w:t>Sag</w:t>
      </w:r>
      <w:ins w:id="335" w:author="Drittort" w:date="2022-04-04T17:12:00Z">
        <w:r w:rsidR="005042A0">
          <w:rPr>
            <w:rFonts w:eastAsia="Times New Roman" w:cs="Times New Roman"/>
            <w:bCs/>
            <w:i/>
            <w:szCs w:val="36"/>
            <w:lang w:val="fr-FR" w:eastAsia="de-DE"/>
          </w:rPr>
          <w:t>t</w:t>
        </w:r>
      </w:ins>
      <w:proofErr w:type="spellEnd"/>
      <w:r>
        <w:rPr>
          <w:rFonts w:eastAsia="Times New Roman" w:cs="Times New Roman"/>
          <w:bCs/>
          <w:i/>
          <w:szCs w:val="36"/>
          <w:lang w:val="fr-FR" w:eastAsia="de-DE"/>
        </w:rPr>
        <w:t xml:space="preserve"> es </w:t>
      </w:r>
      <w:proofErr w:type="spellStart"/>
      <w:r>
        <w:rPr>
          <w:rFonts w:eastAsia="Times New Roman" w:cs="Times New Roman"/>
          <w:bCs/>
          <w:i/>
          <w:szCs w:val="36"/>
          <w:lang w:val="fr-FR" w:eastAsia="de-DE"/>
        </w:rPr>
        <w:t>auf</w:t>
      </w:r>
      <w:proofErr w:type="spellEnd"/>
      <w:r>
        <w:rPr>
          <w:rFonts w:eastAsia="Times New Roman" w:cs="Times New Roman"/>
          <w:bCs/>
          <w:i/>
          <w:szCs w:val="36"/>
          <w:lang w:val="fr-FR" w:eastAsia="de-DE"/>
        </w:rPr>
        <w:t xml:space="preserve"> Deutsch)</w:t>
      </w:r>
    </w:p>
    <w:p w:rsidR="00F54FA5" w:rsidRPr="00046E48" w:rsidRDefault="009B7567" w:rsidP="001E6523">
      <w:pPr>
        <w:pStyle w:val="Listenabsatz"/>
        <w:spacing w:before="100" w:beforeAutospacing="1" w:after="100" w:afterAutospacing="1"/>
        <w:ind w:left="532"/>
        <w:outlineLvl w:val="1"/>
        <w:rPr>
          <w:rFonts w:eastAsia="Times New Roman" w:cs="Times New Roman"/>
          <w:bCs/>
          <w:szCs w:val="36"/>
          <w:lang w:val="fr-FR" w:eastAsia="de-DE"/>
        </w:rPr>
      </w:pPr>
      <w:r w:rsidRPr="00046E48">
        <w:rPr>
          <w:rFonts w:eastAsia="Times New Roman" w:cs="Times New Roman"/>
          <w:bCs/>
          <w:szCs w:val="36"/>
          <w:lang w:val="fr-FR" w:eastAsia="de-DE"/>
        </w:rPr>
        <w:t xml:space="preserve"> </w:t>
      </w:r>
    </w:p>
    <w:p w:rsidR="00182718" w:rsidRDefault="00E00A77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rFonts w:eastAsia="Times New Roman" w:cs="Times New Roman"/>
          <w:bCs/>
          <w:szCs w:val="36"/>
          <w:lang w:eastAsia="de-DE"/>
        </w:rPr>
      </w:pPr>
      <w:r>
        <w:rPr>
          <w:rFonts w:eastAsia="Times New Roman" w:cs="Times New Roman"/>
          <w:bCs/>
          <w:szCs w:val="36"/>
          <w:lang w:eastAsia="de-DE"/>
        </w:rPr>
        <w:t xml:space="preserve">Wenn </w:t>
      </w:r>
      <w:ins w:id="336" w:author="Drittort" w:date="2022-04-04T17:12:00Z">
        <w:r w:rsidR="005042A0">
          <w:rPr>
            <w:rFonts w:eastAsia="Times New Roman" w:cs="Times New Roman"/>
            <w:bCs/>
            <w:szCs w:val="36"/>
            <w:lang w:eastAsia="de-DE"/>
          </w:rPr>
          <w:t>ihr</w:t>
        </w:r>
      </w:ins>
      <w:del w:id="337" w:author="Drittort" w:date="2022-04-04T17:12:00Z">
        <w:r w:rsidDel="005042A0">
          <w:rPr>
            <w:rFonts w:eastAsia="Times New Roman" w:cs="Times New Roman"/>
            <w:bCs/>
            <w:szCs w:val="36"/>
            <w:lang w:eastAsia="de-DE"/>
          </w:rPr>
          <w:delText>du</w:delText>
        </w:r>
      </w:del>
      <w:r>
        <w:rPr>
          <w:rFonts w:eastAsia="Times New Roman" w:cs="Times New Roman"/>
          <w:bCs/>
          <w:szCs w:val="36"/>
          <w:lang w:eastAsia="de-DE"/>
        </w:rPr>
        <w:t xml:space="preserve"> nach Köln f</w:t>
      </w:r>
      <w:ins w:id="338" w:author="Drittort" w:date="2022-04-04T17:12:00Z">
        <w:r w:rsidR="005042A0">
          <w:rPr>
            <w:rFonts w:eastAsia="Times New Roman" w:cs="Times New Roman"/>
            <w:bCs/>
            <w:szCs w:val="36"/>
            <w:lang w:eastAsia="de-DE"/>
          </w:rPr>
          <w:t>ahrt</w:t>
        </w:r>
      </w:ins>
      <w:del w:id="339" w:author="Drittort" w:date="2022-04-04T17:12:00Z">
        <w:r w:rsidDel="005042A0">
          <w:rPr>
            <w:rFonts w:eastAsia="Times New Roman" w:cs="Times New Roman"/>
            <w:bCs/>
            <w:szCs w:val="36"/>
            <w:lang w:eastAsia="de-DE"/>
          </w:rPr>
          <w:delText>ährst</w:delText>
        </w:r>
      </w:del>
      <w:ins w:id="340" w:author="Drittort" w:date="2022-03-21T15:45:00Z">
        <w:r w:rsidR="00700EAA">
          <w:rPr>
            <w:rFonts w:eastAsia="Times New Roman" w:cs="Times New Roman"/>
            <w:bCs/>
            <w:szCs w:val="36"/>
            <w:lang w:eastAsia="de-DE"/>
          </w:rPr>
          <w:t>,</w:t>
        </w:r>
      </w:ins>
      <w:r>
        <w:rPr>
          <w:rFonts w:eastAsia="Times New Roman" w:cs="Times New Roman"/>
          <w:bCs/>
          <w:szCs w:val="36"/>
          <w:lang w:eastAsia="de-DE"/>
        </w:rPr>
        <w:t xml:space="preserve"> in welchem Bunde</w:t>
      </w:r>
      <w:r w:rsidR="001E6523">
        <w:rPr>
          <w:rFonts w:eastAsia="Times New Roman" w:cs="Times New Roman"/>
          <w:bCs/>
          <w:szCs w:val="36"/>
          <w:lang w:eastAsia="de-DE"/>
        </w:rPr>
        <w:t>s</w:t>
      </w:r>
      <w:r>
        <w:rPr>
          <w:rFonts w:eastAsia="Times New Roman" w:cs="Times New Roman"/>
          <w:bCs/>
          <w:szCs w:val="36"/>
          <w:lang w:eastAsia="de-DE"/>
        </w:rPr>
        <w:t>land befinde</w:t>
      </w:r>
      <w:del w:id="341" w:author="Drittort" w:date="2022-04-04T17:12:00Z">
        <w:r w:rsidDel="005042A0">
          <w:rPr>
            <w:rFonts w:eastAsia="Times New Roman" w:cs="Times New Roman"/>
            <w:bCs/>
            <w:szCs w:val="36"/>
            <w:lang w:eastAsia="de-DE"/>
          </w:rPr>
          <w:delText>s</w:delText>
        </w:r>
      </w:del>
      <w:r>
        <w:rPr>
          <w:rFonts w:eastAsia="Times New Roman" w:cs="Times New Roman"/>
          <w:bCs/>
          <w:szCs w:val="36"/>
          <w:lang w:eastAsia="de-DE"/>
        </w:rPr>
        <w:t xml:space="preserve">t </w:t>
      </w:r>
      <w:ins w:id="342" w:author="Drittort" w:date="2022-04-04T17:12:00Z">
        <w:r w:rsidR="005042A0">
          <w:rPr>
            <w:rFonts w:eastAsia="Times New Roman" w:cs="Times New Roman"/>
            <w:bCs/>
            <w:szCs w:val="36"/>
            <w:lang w:eastAsia="de-DE"/>
          </w:rPr>
          <w:t>ihr euch</w:t>
        </w:r>
      </w:ins>
      <w:del w:id="343" w:author="Drittort" w:date="2022-04-04T17:12:00Z">
        <w:r w:rsidDel="005042A0">
          <w:rPr>
            <w:rFonts w:eastAsia="Times New Roman" w:cs="Times New Roman"/>
            <w:bCs/>
            <w:szCs w:val="36"/>
            <w:lang w:eastAsia="de-DE"/>
          </w:rPr>
          <w:delText>du dich</w:delText>
        </w:r>
      </w:del>
      <w:r>
        <w:rPr>
          <w:rFonts w:eastAsia="Times New Roman" w:cs="Times New Roman"/>
          <w:bCs/>
          <w:szCs w:val="36"/>
          <w:lang w:eastAsia="de-DE"/>
        </w:rPr>
        <w:t xml:space="preserve"> dann ?</w:t>
      </w:r>
    </w:p>
    <w:p w:rsidR="00E00A77" w:rsidRDefault="00C07D18" w:rsidP="001E6523">
      <w:pPr>
        <w:pStyle w:val="Listenabsatz"/>
        <w:spacing w:before="100" w:beforeAutospacing="1" w:after="100" w:afterAutospacing="1"/>
        <w:ind w:left="674"/>
        <w:outlineLvl w:val="1"/>
        <w:rPr>
          <w:rFonts w:eastAsia="Times New Roman" w:cs="Times New Roman"/>
          <w:bCs/>
          <w:szCs w:val="36"/>
          <w:lang w:val="fr-FR" w:eastAsia="de-DE"/>
        </w:rPr>
      </w:pPr>
      <w:ins w:id="344" w:author="Drittort" w:date="2022-03-21T15:52:00Z">
        <w:r w:rsidRPr="00282CF4">
          <w:rPr>
            <w:rFonts w:eastAsia="Times New Roman" w:cs="Times New Roman"/>
            <w:bCs/>
            <w:szCs w:val="36"/>
            <w:lang w:eastAsia="de-DE"/>
            <w:rPrChange w:id="345" w:author="33786" w:date="2022-03-25T11:44:00Z">
              <w:rPr>
                <w:rFonts w:eastAsia="Times New Roman" w:cs="Times New Roman"/>
                <w:bCs/>
                <w:szCs w:val="36"/>
                <w:lang w:val="fr-FR" w:eastAsia="de-DE"/>
              </w:rPr>
            </w:rPrChange>
          </w:rPr>
          <w:t xml:space="preserve"> </w:t>
        </w:r>
      </w:ins>
      <w:r w:rsidR="00E00A77" w:rsidRPr="00E00A77">
        <w:rPr>
          <w:rFonts w:eastAsia="Times New Roman" w:cs="Times New Roman"/>
          <w:bCs/>
          <w:szCs w:val="36"/>
          <w:lang w:val="fr-FR" w:eastAsia="de-DE"/>
        </w:rPr>
        <w:t xml:space="preserve">Si </w:t>
      </w:r>
      <w:ins w:id="346" w:author="Drittort" w:date="2022-04-04T17:12:00Z">
        <w:r w:rsidR="005042A0">
          <w:rPr>
            <w:rFonts w:eastAsia="Times New Roman" w:cs="Times New Roman"/>
            <w:bCs/>
            <w:szCs w:val="36"/>
            <w:lang w:val="fr-FR" w:eastAsia="de-DE"/>
          </w:rPr>
          <w:t>vous allez</w:t>
        </w:r>
      </w:ins>
      <w:del w:id="347" w:author="Drittort" w:date="2022-04-04T17:12:00Z">
        <w:r w:rsidR="00E00A77" w:rsidRPr="00E00A77" w:rsidDel="005042A0">
          <w:rPr>
            <w:rFonts w:eastAsia="Times New Roman" w:cs="Times New Roman"/>
            <w:bCs/>
            <w:szCs w:val="36"/>
            <w:lang w:val="fr-FR" w:eastAsia="de-DE"/>
          </w:rPr>
          <w:delText>tu va</w:delText>
        </w:r>
        <w:r w:rsidR="00E00A77" w:rsidDel="005042A0">
          <w:rPr>
            <w:rFonts w:eastAsia="Times New Roman" w:cs="Times New Roman"/>
            <w:bCs/>
            <w:szCs w:val="36"/>
            <w:lang w:val="fr-FR" w:eastAsia="de-DE"/>
          </w:rPr>
          <w:delText>s</w:delText>
        </w:r>
      </w:del>
      <w:r w:rsidR="00E00A77" w:rsidRPr="00E00A77">
        <w:rPr>
          <w:rFonts w:eastAsia="Times New Roman" w:cs="Times New Roman"/>
          <w:bCs/>
          <w:szCs w:val="36"/>
          <w:lang w:val="fr-FR" w:eastAsia="de-DE"/>
        </w:rPr>
        <w:t xml:space="preserve"> à Lyo</w:t>
      </w:r>
      <w:r w:rsidR="00E00A77">
        <w:rPr>
          <w:rFonts w:eastAsia="Times New Roman" w:cs="Times New Roman"/>
          <w:bCs/>
          <w:szCs w:val="36"/>
          <w:lang w:val="fr-FR" w:eastAsia="de-DE"/>
        </w:rPr>
        <w:t xml:space="preserve">n dans quelle </w:t>
      </w:r>
      <w:ins w:id="348" w:author="Drittort" w:date="2022-03-21T15:45:00Z">
        <w:r w:rsidR="005042A0">
          <w:rPr>
            <w:rFonts w:eastAsia="Times New Roman" w:cs="Times New Roman"/>
            <w:bCs/>
            <w:szCs w:val="36"/>
            <w:lang w:val="fr-FR" w:eastAsia="de-DE"/>
          </w:rPr>
          <w:t>région vous trouvez-vous</w:t>
        </w:r>
      </w:ins>
      <w:del w:id="349" w:author="Drittort" w:date="2022-03-21T15:45:00Z">
        <w:r w:rsidR="00E00A77" w:rsidDel="00700EAA">
          <w:rPr>
            <w:rFonts w:eastAsia="Times New Roman" w:cs="Times New Roman"/>
            <w:bCs/>
            <w:szCs w:val="36"/>
            <w:lang w:val="fr-FR" w:eastAsia="de-DE"/>
          </w:rPr>
          <w:delText>région tu te trouves</w:delText>
        </w:r>
      </w:del>
      <w:del w:id="350" w:author="Drittort" w:date="2022-04-04T17:12:00Z">
        <w:r w:rsidR="00E00A77" w:rsidDel="005042A0">
          <w:rPr>
            <w:rFonts w:eastAsia="Times New Roman" w:cs="Times New Roman"/>
            <w:bCs/>
            <w:szCs w:val="36"/>
            <w:lang w:val="fr-FR" w:eastAsia="de-DE"/>
          </w:rPr>
          <w:delText> </w:delText>
        </w:r>
      </w:del>
      <w:r w:rsidR="00E00A77">
        <w:rPr>
          <w:rFonts w:eastAsia="Times New Roman" w:cs="Times New Roman"/>
          <w:bCs/>
          <w:szCs w:val="36"/>
          <w:lang w:val="fr-FR" w:eastAsia="de-DE"/>
        </w:rPr>
        <w:t>?</w:t>
      </w:r>
    </w:p>
    <w:p w:rsidR="001E6523" w:rsidRPr="00E00A77" w:rsidRDefault="001E6523" w:rsidP="001E6523">
      <w:pPr>
        <w:pStyle w:val="Listenabsatz"/>
        <w:spacing w:before="100" w:beforeAutospacing="1" w:after="100" w:afterAutospacing="1"/>
        <w:ind w:left="532"/>
        <w:outlineLvl w:val="1"/>
        <w:rPr>
          <w:rFonts w:eastAsia="Times New Roman" w:cs="Times New Roman"/>
          <w:bCs/>
          <w:szCs w:val="36"/>
          <w:lang w:val="fr-FR" w:eastAsia="de-DE"/>
        </w:rPr>
      </w:pPr>
    </w:p>
    <w:p w:rsidR="001E6523" w:rsidRDefault="00E00A77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ins w:id="351" w:author="Drittort" w:date="2022-03-21T15:53:00Z"/>
          <w:rFonts w:eastAsia="Times New Roman" w:cs="Times New Roman"/>
          <w:bCs/>
          <w:szCs w:val="36"/>
          <w:lang w:eastAsia="de-DE"/>
        </w:rPr>
      </w:pPr>
      <w:r>
        <w:rPr>
          <w:rFonts w:eastAsia="Times New Roman" w:cs="Times New Roman"/>
          <w:bCs/>
          <w:szCs w:val="36"/>
          <w:lang w:eastAsia="de-DE"/>
        </w:rPr>
        <w:t>Wie sagt man „Ich habe einen Frosch im Hals“ auf Französisch?</w:t>
      </w:r>
    </w:p>
    <w:p w:rsidR="00C07D18" w:rsidRDefault="00C07D18">
      <w:pPr>
        <w:pStyle w:val="Listenabsatz"/>
        <w:spacing w:before="100" w:beforeAutospacing="1" w:after="100" w:afterAutospacing="1"/>
        <w:ind w:left="674"/>
        <w:outlineLvl w:val="1"/>
        <w:rPr>
          <w:ins w:id="352" w:author="Drittort" w:date="2022-03-21T15:53:00Z"/>
          <w:rFonts w:eastAsia="Times New Roman" w:cs="Times New Roman"/>
          <w:bCs/>
          <w:szCs w:val="36"/>
          <w:lang w:eastAsia="de-DE"/>
        </w:rPr>
        <w:pPrChange w:id="353" w:author="Drittort" w:date="2022-03-21T15:53:00Z">
          <w:pPr>
            <w:pStyle w:val="Listenabsatz"/>
            <w:numPr>
              <w:numId w:val="1"/>
            </w:numPr>
            <w:spacing w:before="100" w:beforeAutospacing="1" w:after="100" w:afterAutospacing="1"/>
            <w:ind w:left="674" w:hanging="360"/>
            <w:outlineLvl w:val="1"/>
          </w:pPr>
        </w:pPrChange>
      </w:pPr>
      <w:ins w:id="354" w:author="Drittort" w:date="2022-03-21T15:53:00Z">
        <w:r>
          <w:rPr>
            <w:noProof/>
            <w:lang w:eastAsia="de-DE"/>
          </w:rPr>
          <w:drawing>
            <wp:anchor distT="0" distB="0" distL="114300" distR="114300" simplePos="0" relativeHeight="251667456" behindDoc="0" locked="0" layoutInCell="1" allowOverlap="1" wp14:anchorId="3D51865D" wp14:editId="7B9C80FD">
              <wp:simplePos x="0" y="0"/>
              <wp:positionH relativeFrom="column">
                <wp:posOffset>1981200</wp:posOffset>
              </wp:positionH>
              <wp:positionV relativeFrom="paragraph">
                <wp:posOffset>127000</wp:posOffset>
              </wp:positionV>
              <wp:extent cx="367665" cy="335280"/>
              <wp:effectExtent l="0" t="0" r="0" b="7620"/>
              <wp:wrapThrough wrapText="bothSides">
                <wp:wrapPolygon edited="0">
                  <wp:start x="0" y="0"/>
                  <wp:lineTo x="0" y="20864"/>
                  <wp:lineTo x="20145" y="20864"/>
                  <wp:lineTo x="20145" y="0"/>
                  <wp:lineTo x="0" y="0"/>
                </wp:wrapPolygon>
              </wp:wrapThrough>
              <wp:docPr id="7" name="Grafik 7" descr="Großer Würfel 1-6 | Handpuppen/Allgemeines Spielmaterial ..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Großer Würfel 1-6 | Handpuppen/Allgemeines Spielmaterial ..."/>
                      <pic:cNvPicPr>
                        <a:picLocks noChangeAspect="1" noChangeArrowheads="1"/>
                      </pic:cNvPicPr>
                    </pic:nvPicPr>
                    <pic:blipFill>
                      <a:blip r:embed="rId6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67665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ins>
    </w:p>
    <w:p w:rsidR="00C07D18" w:rsidRPr="0072557E" w:rsidDel="00C07D18" w:rsidRDefault="00C07D18">
      <w:pPr>
        <w:pStyle w:val="Listenabsatz"/>
        <w:spacing w:before="100" w:beforeAutospacing="1" w:after="100" w:afterAutospacing="1"/>
        <w:ind w:left="532"/>
        <w:outlineLvl w:val="1"/>
        <w:rPr>
          <w:del w:id="355" w:author="Drittort" w:date="2022-03-21T15:53:00Z"/>
          <w:rFonts w:eastAsia="Times New Roman" w:cs="Times New Roman"/>
          <w:b/>
          <w:bCs/>
          <w:szCs w:val="36"/>
          <w:lang w:val="fr-FR" w:eastAsia="de-DE"/>
          <w:rPrChange w:id="356" w:author="Drittort" w:date="2022-04-04T17:50:00Z">
            <w:rPr>
              <w:del w:id="357" w:author="Drittort" w:date="2022-03-21T15:53:00Z"/>
              <w:lang w:eastAsia="de-DE"/>
            </w:rPr>
          </w:rPrChange>
        </w:rPr>
        <w:pPrChange w:id="358" w:author="Drittort" w:date="2022-03-21T15:53:00Z">
          <w:pPr>
            <w:pStyle w:val="Listenabsatz"/>
            <w:numPr>
              <w:numId w:val="1"/>
            </w:numPr>
            <w:spacing w:before="100" w:beforeAutospacing="1" w:after="100" w:afterAutospacing="1"/>
            <w:ind w:left="674" w:hanging="360"/>
            <w:outlineLvl w:val="1"/>
          </w:pPr>
        </w:pPrChange>
      </w:pPr>
    </w:p>
    <w:p w:rsidR="006E0F8E" w:rsidRPr="0072557E" w:rsidDel="00C07D18" w:rsidRDefault="006E0F8E" w:rsidP="006E0F8E">
      <w:pPr>
        <w:pStyle w:val="Listenabsatz"/>
        <w:spacing w:before="100" w:beforeAutospacing="1" w:after="100" w:afterAutospacing="1"/>
        <w:ind w:left="674"/>
        <w:outlineLvl w:val="1"/>
        <w:rPr>
          <w:del w:id="359" w:author="Drittort" w:date="2022-03-21T15:53:00Z"/>
          <w:rFonts w:eastAsia="Times New Roman" w:cs="Times New Roman"/>
          <w:b/>
          <w:bCs/>
          <w:szCs w:val="36"/>
          <w:lang w:eastAsia="de-DE"/>
          <w:rPrChange w:id="360" w:author="Drittort" w:date="2022-04-04T17:50:00Z">
            <w:rPr>
              <w:del w:id="361" w:author="Drittort" w:date="2022-03-21T15:53:00Z"/>
              <w:rFonts w:eastAsia="Times New Roman" w:cs="Times New Roman"/>
              <w:bCs/>
              <w:szCs w:val="36"/>
              <w:lang w:eastAsia="de-DE"/>
            </w:rPr>
          </w:rPrChange>
        </w:rPr>
      </w:pPr>
      <w:del w:id="362" w:author="Drittort" w:date="2022-03-21T15:53:00Z">
        <w:r w:rsidRPr="0072557E" w:rsidDel="00C07D18">
          <w:rPr>
            <w:b/>
            <w:noProof/>
            <w:lang w:eastAsia="de-DE"/>
            <w:rPrChange w:id="363" w:author="Drittort" w:date="2022-04-04T17:50:00Z">
              <w:rPr>
                <w:noProof/>
                <w:lang w:eastAsia="de-DE"/>
              </w:rPr>
            </w:rPrChange>
          </w:rPr>
          <w:drawing>
            <wp:anchor distT="0" distB="0" distL="114300" distR="114300" simplePos="0" relativeHeight="251663360" behindDoc="0" locked="0" layoutInCell="1" allowOverlap="1" wp14:anchorId="4C10D39B" wp14:editId="3C92B587">
              <wp:simplePos x="0" y="0"/>
              <wp:positionH relativeFrom="column">
                <wp:posOffset>1706880</wp:posOffset>
              </wp:positionH>
              <wp:positionV relativeFrom="paragraph">
                <wp:posOffset>111760</wp:posOffset>
              </wp:positionV>
              <wp:extent cx="367665" cy="335280"/>
              <wp:effectExtent l="0" t="0" r="0" b="7620"/>
              <wp:wrapThrough wrapText="bothSides">
                <wp:wrapPolygon edited="0">
                  <wp:start x="0" y="0"/>
                  <wp:lineTo x="0" y="20864"/>
                  <wp:lineTo x="20145" y="20864"/>
                  <wp:lineTo x="20145" y="0"/>
                  <wp:lineTo x="0" y="0"/>
                </wp:wrapPolygon>
              </wp:wrapThrough>
              <wp:docPr id="3" name="Grafik 3" descr="Großer Würfel 1-6 | Handpuppen/Allgemeines Spielmaterial ..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Großer Würfel 1-6 | Handpuppen/Allgemeines Spielmaterial ..."/>
                      <pic:cNvPicPr>
                        <a:picLocks noChangeAspect="1" noChangeArrowheads="1"/>
                      </pic:cNvPicPr>
                    </pic:nvPicPr>
                    <pic:blipFill>
                      <a:blip r:embed="rId6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67665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del>
    </w:p>
    <w:p w:rsidR="006E0F8E" w:rsidRPr="0072557E" w:rsidRDefault="006E0F8E" w:rsidP="006E0F8E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ins w:id="364" w:author="Drittort" w:date="2022-03-21T15:53:00Z"/>
          <w:rFonts w:eastAsia="Times New Roman" w:cs="Times New Roman"/>
          <w:b/>
          <w:bCs/>
          <w:color w:val="000000" w:themeColor="text1"/>
          <w:szCs w:val="36"/>
          <w:highlight w:val="green"/>
          <w:lang w:eastAsia="de-DE"/>
          <w:rPrChange w:id="365" w:author="Drittort" w:date="2022-04-04T17:50:00Z">
            <w:rPr>
              <w:ins w:id="366" w:author="Drittort" w:date="2022-03-21T15:53:00Z"/>
              <w:rFonts w:eastAsia="Times New Roman" w:cs="Times New Roman"/>
              <w:bCs/>
              <w:color w:val="000000" w:themeColor="text1"/>
              <w:szCs w:val="36"/>
              <w:highlight w:val="green"/>
              <w:lang w:eastAsia="de-DE"/>
            </w:rPr>
          </w:rPrChange>
        </w:rPr>
      </w:pPr>
      <w:r w:rsidRPr="0072557E">
        <w:rPr>
          <w:rFonts w:eastAsia="Times New Roman" w:cs="Times New Roman"/>
          <w:b/>
          <w:bCs/>
          <w:color w:val="000000" w:themeColor="text1"/>
          <w:szCs w:val="36"/>
          <w:highlight w:val="green"/>
          <w:lang w:eastAsia="de-DE"/>
          <w:rPrChange w:id="367" w:author="Drittort" w:date="2022-04-04T17:50:00Z">
            <w:rPr>
              <w:rFonts w:eastAsia="Times New Roman" w:cs="Times New Roman"/>
              <w:bCs/>
              <w:color w:val="000000" w:themeColor="text1"/>
              <w:szCs w:val="36"/>
              <w:highlight w:val="green"/>
              <w:lang w:eastAsia="de-DE"/>
            </w:rPr>
          </w:rPrChange>
        </w:rPr>
        <w:t>Würf</w:t>
      </w:r>
      <w:ins w:id="368" w:author="Drittort" w:date="2022-04-04T17:11:00Z">
        <w:r w:rsidR="005042A0" w:rsidRPr="0072557E">
          <w:rPr>
            <w:rFonts w:eastAsia="Times New Roman" w:cs="Times New Roman"/>
            <w:b/>
            <w:bCs/>
            <w:color w:val="000000" w:themeColor="text1"/>
            <w:szCs w:val="36"/>
            <w:highlight w:val="green"/>
            <w:lang w:eastAsia="de-DE"/>
            <w:rPrChange w:id="369" w:author="Drittort" w:date="2022-04-04T17:50:00Z">
              <w:rPr>
                <w:rFonts w:eastAsia="Times New Roman" w:cs="Times New Roman"/>
                <w:bCs/>
                <w:color w:val="000000" w:themeColor="text1"/>
                <w:szCs w:val="36"/>
                <w:highlight w:val="green"/>
                <w:lang w:eastAsia="de-DE"/>
              </w:rPr>
            </w:rPrChange>
          </w:rPr>
          <w:t>elt</w:t>
        </w:r>
      </w:ins>
      <w:del w:id="370" w:author="Drittort" w:date="2022-04-04T17:11:00Z">
        <w:r w:rsidRPr="0072557E" w:rsidDel="005042A0">
          <w:rPr>
            <w:rFonts w:eastAsia="Times New Roman" w:cs="Times New Roman"/>
            <w:b/>
            <w:bCs/>
            <w:color w:val="000000" w:themeColor="text1"/>
            <w:szCs w:val="36"/>
            <w:highlight w:val="green"/>
            <w:lang w:eastAsia="de-DE"/>
            <w:rPrChange w:id="371" w:author="Drittort" w:date="2022-04-04T17:50:00Z">
              <w:rPr>
                <w:rFonts w:eastAsia="Times New Roman" w:cs="Times New Roman"/>
                <w:bCs/>
                <w:color w:val="000000" w:themeColor="text1"/>
                <w:szCs w:val="36"/>
                <w:highlight w:val="green"/>
                <w:lang w:eastAsia="de-DE"/>
              </w:rPr>
            </w:rPrChange>
          </w:rPr>
          <w:delText>le</w:delText>
        </w:r>
      </w:del>
      <w:r w:rsidRPr="0072557E">
        <w:rPr>
          <w:rFonts w:eastAsia="Times New Roman" w:cs="Times New Roman"/>
          <w:b/>
          <w:bCs/>
          <w:color w:val="000000" w:themeColor="text1"/>
          <w:szCs w:val="36"/>
          <w:highlight w:val="green"/>
          <w:lang w:eastAsia="de-DE"/>
          <w:rPrChange w:id="372" w:author="Drittort" w:date="2022-04-04T17:50:00Z">
            <w:rPr>
              <w:rFonts w:eastAsia="Times New Roman" w:cs="Times New Roman"/>
              <w:bCs/>
              <w:color w:val="000000" w:themeColor="text1"/>
              <w:szCs w:val="36"/>
              <w:highlight w:val="green"/>
              <w:lang w:eastAsia="de-DE"/>
            </w:rPr>
          </w:rPrChange>
        </w:rPr>
        <w:t xml:space="preserve"> noch einmal! </w:t>
      </w:r>
    </w:p>
    <w:p w:rsidR="00C07D18" w:rsidRDefault="00C07D18">
      <w:pPr>
        <w:pStyle w:val="Listenabsatz"/>
        <w:spacing w:before="100" w:beforeAutospacing="1" w:after="100" w:afterAutospacing="1"/>
        <w:ind w:left="674"/>
        <w:outlineLvl w:val="1"/>
        <w:rPr>
          <w:ins w:id="373" w:author="Drittort" w:date="2022-03-21T15:53:00Z"/>
          <w:rFonts w:eastAsia="Times New Roman" w:cs="Times New Roman"/>
          <w:bCs/>
          <w:color w:val="000000" w:themeColor="text1"/>
          <w:szCs w:val="36"/>
          <w:highlight w:val="green"/>
          <w:lang w:eastAsia="de-DE"/>
        </w:rPr>
        <w:pPrChange w:id="374" w:author="Drittort" w:date="2022-03-21T15:54:00Z">
          <w:pPr>
            <w:pStyle w:val="Listenabsatz"/>
            <w:numPr>
              <w:numId w:val="1"/>
            </w:numPr>
            <w:spacing w:before="100" w:beforeAutospacing="1" w:after="100" w:afterAutospacing="1"/>
            <w:ind w:left="674" w:hanging="360"/>
            <w:outlineLvl w:val="1"/>
          </w:pPr>
        </w:pPrChange>
      </w:pPr>
    </w:p>
    <w:p w:rsidR="00C07D18" w:rsidRPr="00370F90" w:rsidRDefault="005042A0" w:rsidP="00C07D18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ins w:id="375" w:author="Drittort" w:date="2022-03-21T15:53:00Z"/>
          <w:rFonts w:eastAsia="Times New Roman" w:cs="Times New Roman"/>
          <w:bCs/>
          <w:szCs w:val="36"/>
          <w:lang w:eastAsia="de-DE"/>
        </w:rPr>
      </w:pPr>
      <w:ins w:id="376" w:author="Drittort" w:date="2022-04-04T17:13:00Z">
        <w:r>
          <w:rPr>
            <w:rFonts w:eastAsia="Times New Roman" w:cs="Times New Roman"/>
            <w:bCs/>
            <w:szCs w:val="36"/>
            <w:lang w:eastAsia="de-DE"/>
          </w:rPr>
          <w:t>Ihr wollt</w:t>
        </w:r>
      </w:ins>
      <w:ins w:id="377" w:author="Drittort" w:date="2022-03-21T15:53:00Z">
        <w:r w:rsidR="00C07D18" w:rsidRPr="00370F90">
          <w:rPr>
            <w:rFonts w:eastAsia="Times New Roman" w:cs="Times New Roman"/>
            <w:bCs/>
            <w:szCs w:val="36"/>
            <w:lang w:eastAsia="de-DE"/>
          </w:rPr>
          <w:t xml:space="preserve"> in Frankreich ein</w:t>
        </w:r>
        <w:r w:rsidR="00C07D18">
          <w:rPr>
            <w:rFonts w:eastAsia="Times New Roman" w:cs="Times New Roman"/>
            <w:bCs/>
            <w:szCs w:val="36"/>
            <w:lang w:eastAsia="de-DE"/>
          </w:rPr>
          <w:t>e Pizza (frei zu wählen)</w:t>
        </w:r>
        <w:r w:rsidR="00C07D18" w:rsidRPr="00370F90">
          <w:rPr>
            <w:rFonts w:eastAsia="Times New Roman" w:cs="Times New Roman"/>
            <w:bCs/>
            <w:szCs w:val="36"/>
            <w:lang w:eastAsia="de-DE"/>
          </w:rPr>
          <w:t xml:space="preserve"> und ein</w:t>
        </w:r>
        <w:r>
          <w:rPr>
            <w:rFonts w:eastAsia="Times New Roman" w:cs="Times New Roman"/>
            <w:bCs/>
            <w:szCs w:val="36"/>
            <w:lang w:eastAsia="de-DE"/>
          </w:rPr>
          <w:t xml:space="preserve"> Getränk bestellen. Was sagt ihr</w:t>
        </w:r>
        <w:r w:rsidR="00C07D18" w:rsidRPr="00370F90">
          <w:rPr>
            <w:rFonts w:eastAsia="Times New Roman" w:cs="Times New Roman"/>
            <w:bCs/>
            <w:szCs w:val="36"/>
            <w:lang w:eastAsia="de-DE"/>
          </w:rPr>
          <w:t>?</w:t>
        </w:r>
      </w:ins>
    </w:p>
    <w:p w:rsidR="00C07D18" w:rsidRPr="00C07D18" w:rsidRDefault="005042A0">
      <w:pPr>
        <w:pStyle w:val="Listenabsatz"/>
        <w:spacing w:before="100" w:beforeAutospacing="1" w:after="100" w:afterAutospacing="1"/>
        <w:ind w:left="532"/>
        <w:outlineLvl w:val="1"/>
        <w:rPr>
          <w:rFonts w:eastAsia="Times New Roman" w:cs="Times New Roman"/>
          <w:bCs/>
          <w:szCs w:val="36"/>
          <w:lang w:val="fr-FR" w:eastAsia="de-DE"/>
          <w:rPrChange w:id="378" w:author="Drittort" w:date="2022-03-21T15:53:00Z">
            <w:rPr>
              <w:highlight w:val="green"/>
              <w:lang w:eastAsia="de-DE"/>
            </w:rPr>
          </w:rPrChange>
        </w:rPr>
        <w:pPrChange w:id="379" w:author="Drittort" w:date="2022-03-21T15:53:00Z">
          <w:pPr>
            <w:pStyle w:val="Listenabsatz"/>
            <w:numPr>
              <w:numId w:val="1"/>
            </w:numPr>
            <w:spacing w:before="100" w:beforeAutospacing="1" w:after="100" w:afterAutospacing="1"/>
            <w:ind w:left="674" w:hanging="360"/>
            <w:outlineLvl w:val="1"/>
          </w:pPr>
        </w:pPrChange>
      </w:pPr>
      <w:ins w:id="380" w:author="Drittort" w:date="2022-04-04T17:13:00Z">
        <w:r>
          <w:rPr>
            <w:rFonts w:eastAsia="Times New Roman" w:cs="Times New Roman"/>
            <w:bCs/>
            <w:szCs w:val="36"/>
            <w:lang w:val="fr-FR" w:eastAsia="de-DE"/>
          </w:rPr>
          <w:t>Vous voulez</w:t>
        </w:r>
      </w:ins>
      <w:ins w:id="381" w:author="Drittort" w:date="2022-03-21T15:53:00Z">
        <w:r w:rsidR="00C07D18" w:rsidRPr="00370F90">
          <w:rPr>
            <w:rFonts w:eastAsia="Times New Roman" w:cs="Times New Roman"/>
            <w:bCs/>
            <w:szCs w:val="36"/>
            <w:lang w:val="fr-FR" w:eastAsia="de-DE"/>
          </w:rPr>
          <w:t xml:space="preserve"> commander</w:t>
        </w:r>
        <w:r w:rsidR="00C07D18">
          <w:rPr>
            <w:rFonts w:eastAsia="Times New Roman" w:cs="Times New Roman"/>
            <w:bCs/>
            <w:szCs w:val="36"/>
            <w:lang w:val="fr-FR" w:eastAsia="de-DE"/>
          </w:rPr>
          <w:t xml:space="preserve"> </w:t>
        </w:r>
        <w:r w:rsidR="00C07D18" w:rsidRPr="00370F90">
          <w:rPr>
            <w:rFonts w:eastAsia="Times New Roman" w:cs="Times New Roman"/>
            <w:bCs/>
            <w:szCs w:val="36"/>
            <w:lang w:val="fr-FR" w:eastAsia="de-DE"/>
          </w:rPr>
          <w:t xml:space="preserve">en Allemagne une pizza </w:t>
        </w:r>
        <w:r w:rsidR="00C07D18">
          <w:rPr>
            <w:rFonts w:eastAsia="Times New Roman" w:cs="Times New Roman"/>
            <w:bCs/>
            <w:szCs w:val="36"/>
            <w:lang w:val="fr-FR" w:eastAsia="de-DE"/>
          </w:rPr>
          <w:t xml:space="preserve">(au choix) </w:t>
        </w:r>
        <w:r>
          <w:rPr>
            <w:rFonts w:eastAsia="Times New Roman" w:cs="Times New Roman"/>
            <w:bCs/>
            <w:szCs w:val="36"/>
            <w:lang w:val="fr-FR" w:eastAsia="de-DE"/>
          </w:rPr>
          <w:t>et une boisson. Que dites-vous</w:t>
        </w:r>
        <w:r w:rsidR="00C07D18" w:rsidRPr="00370F90">
          <w:rPr>
            <w:rFonts w:eastAsia="Times New Roman" w:cs="Times New Roman"/>
            <w:bCs/>
            <w:szCs w:val="36"/>
            <w:lang w:val="fr-FR" w:eastAsia="de-DE"/>
          </w:rPr>
          <w:t>?</w:t>
        </w:r>
      </w:ins>
    </w:p>
    <w:p w:rsidR="006E0F8E" w:rsidRDefault="006E0F8E" w:rsidP="006E0F8E">
      <w:pPr>
        <w:pStyle w:val="Listenabsatz"/>
        <w:spacing w:before="100" w:beforeAutospacing="1" w:after="100" w:afterAutospacing="1"/>
        <w:ind w:left="674"/>
        <w:outlineLvl w:val="1"/>
        <w:rPr>
          <w:rFonts w:eastAsia="Times New Roman" w:cs="Times New Roman"/>
          <w:bCs/>
          <w:szCs w:val="36"/>
          <w:lang w:eastAsia="de-DE"/>
        </w:rPr>
      </w:pPr>
    </w:p>
    <w:p w:rsidR="006E0F8E" w:rsidRPr="00370F90" w:rsidDel="00C07D18" w:rsidRDefault="006E0F8E" w:rsidP="006E0F8E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del w:id="382" w:author="Drittort" w:date="2022-03-21T15:53:00Z"/>
          <w:rFonts w:eastAsia="Times New Roman" w:cs="Times New Roman"/>
          <w:bCs/>
          <w:szCs w:val="36"/>
          <w:lang w:eastAsia="de-DE"/>
        </w:rPr>
      </w:pPr>
      <w:del w:id="383" w:author="Drittort" w:date="2022-03-21T15:53:00Z">
        <w:r w:rsidRPr="00370F90" w:rsidDel="00C07D18">
          <w:rPr>
            <w:rFonts w:eastAsia="Times New Roman" w:cs="Times New Roman"/>
            <w:bCs/>
            <w:szCs w:val="36"/>
            <w:lang w:eastAsia="de-DE"/>
          </w:rPr>
          <w:delText>Du willst</w:delText>
        </w:r>
      </w:del>
      <w:del w:id="384" w:author="Drittort" w:date="2022-03-21T15:49:00Z">
        <w:r w:rsidRPr="00370F90" w:rsidDel="00C07D18">
          <w:rPr>
            <w:rFonts w:eastAsia="Times New Roman" w:cs="Times New Roman"/>
            <w:bCs/>
            <w:szCs w:val="36"/>
            <w:lang w:eastAsia="de-DE"/>
          </w:rPr>
          <w:delText xml:space="preserve"> in einer Pizzeria</w:delText>
        </w:r>
      </w:del>
      <w:del w:id="385" w:author="Drittort" w:date="2022-03-21T15:53:00Z">
        <w:r w:rsidRPr="00370F90" w:rsidDel="00C07D18">
          <w:rPr>
            <w:rFonts w:eastAsia="Times New Roman" w:cs="Times New Roman"/>
            <w:bCs/>
            <w:szCs w:val="36"/>
            <w:lang w:eastAsia="de-DE"/>
          </w:rPr>
          <w:delText xml:space="preserve"> in Frankreich ein</w:delText>
        </w:r>
      </w:del>
      <w:del w:id="386" w:author="Drittort" w:date="2022-03-21T15:50:00Z">
        <w:r w:rsidRPr="00370F90" w:rsidDel="00C07D18">
          <w:rPr>
            <w:rFonts w:eastAsia="Times New Roman" w:cs="Times New Roman"/>
            <w:bCs/>
            <w:szCs w:val="36"/>
            <w:lang w:eastAsia="de-DE"/>
          </w:rPr>
          <w:delText xml:space="preserve">e </w:delText>
        </w:r>
      </w:del>
      <w:del w:id="387" w:author="Drittort" w:date="2022-03-21T15:49:00Z">
        <w:r w:rsidRPr="00370F90" w:rsidDel="00C07D18">
          <w:rPr>
            <w:rFonts w:eastAsia="Times New Roman" w:cs="Times New Roman"/>
            <w:bCs/>
            <w:szCs w:val="36"/>
            <w:lang w:eastAsia="de-DE"/>
          </w:rPr>
          <w:delText>Pizza</w:delText>
        </w:r>
      </w:del>
      <w:del w:id="388" w:author="Drittort" w:date="2022-03-21T15:53:00Z">
        <w:r w:rsidRPr="00370F90" w:rsidDel="00C07D18">
          <w:rPr>
            <w:rFonts w:eastAsia="Times New Roman" w:cs="Times New Roman"/>
            <w:bCs/>
            <w:szCs w:val="36"/>
            <w:lang w:eastAsia="de-DE"/>
          </w:rPr>
          <w:delText xml:space="preserve"> und ein Getränk bestellen. Was sagst du?</w:delText>
        </w:r>
      </w:del>
    </w:p>
    <w:p w:rsidR="001E6523" w:rsidRPr="006E0F8E" w:rsidDel="00C07D18" w:rsidRDefault="006E0F8E" w:rsidP="006E0F8E">
      <w:pPr>
        <w:pStyle w:val="Listenabsatz"/>
        <w:spacing w:before="100" w:beforeAutospacing="1" w:after="100" w:afterAutospacing="1"/>
        <w:ind w:left="532"/>
        <w:outlineLvl w:val="1"/>
        <w:rPr>
          <w:del w:id="389" w:author="Drittort" w:date="2022-03-21T15:53:00Z"/>
          <w:rFonts w:eastAsia="Times New Roman" w:cs="Times New Roman"/>
          <w:bCs/>
          <w:szCs w:val="36"/>
          <w:lang w:val="fr-FR" w:eastAsia="de-DE"/>
        </w:rPr>
      </w:pPr>
      <w:del w:id="390" w:author="Drittort" w:date="2022-03-21T15:53:00Z">
        <w:r w:rsidRPr="00370F90" w:rsidDel="00C07D18">
          <w:rPr>
            <w:rFonts w:eastAsia="Times New Roman" w:cs="Times New Roman"/>
            <w:bCs/>
            <w:szCs w:val="36"/>
            <w:lang w:val="fr-FR" w:eastAsia="de-DE"/>
          </w:rPr>
          <w:delText>Tu veux commander</w:delText>
        </w:r>
      </w:del>
      <w:del w:id="391" w:author="Drittort" w:date="2022-03-21T15:49:00Z">
        <w:r w:rsidRPr="00370F90" w:rsidDel="00C07D18">
          <w:rPr>
            <w:rFonts w:eastAsia="Times New Roman" w:cs="Times New Roman"/>
            <w:bCs/>
            <w:szCs w:val="36"/>
            <w:lang w:val="fr-FR" w:eastAsia="de-DE"/>
          </w:rPr>
          <w:delText xml:space="preserve"> dans une pizzeria </w:delText>
        </w:r>
      </w:del>
      <w:del w:id="392" w:author="Drittort" w:date="2022-03-21T15:53:00Z">
        <w:r w:rsidRPr="00370F90" w:rsidDel="00C07D18">
          <w:rPr>
            <w:rFonts w:eastAsia="Times New Roman" w:cs="Times New Roman"/>
            <w:bCs/>
            <w:szCs w:val="36"/>
            <w:lang w:val="fr-FR" w:eastAsia="de-DE"/>
          </w:rPr>
          <w:delText>en Allemagne une pizza et une boisson. Que dis-tu?</w:delText>
        </w:r>
      </w:del>
    </w:p>
    <w:p w:rsidR="001E6523" w:rsidDel="00C07D18" w:rsidRDefault="001E6523" w:rsidP="001E6523">
      <w:pPr>
        <w:pStyle w:val="Listenabsatz"/>
        <w:spacing w:before="100" w:beforeAutospacing="1" w:after="100" w:afterAutospacing="1"/>
        <w:ind w:left="532"/>
        <w:outlineLvl w:val="1"/>
        <w:rPr>
          <w:del w:id="393" w:author="Drittort" w:date="2022-03-21T15:53:00Z"/>
          <w:rFonts w:eastAsia="Times New Roman" w:cs="Times New Roman"/>
          <w:bCs/>
          <w:szCs w:val="36"/>
          <w:lang w:eastAsia="de-DE"/>
        </w:rPr>
      </w:pPr>
    </w:p>
    <w:p w:rsidR="00E00A77" w:rsidRPr="00E00A77" w:rsidRDefault="00E00A77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rFonts w:eastAsia="Times New Roman" w:cs="Times New Roman"/>
          <w:bCs/>
          <w:szCs w:val="36"/>
          <w:lang w:val="fr-FR" w:eastAsia="de-DE"/>
        </w:rPr>
      </w:pPr>
      <w:r w:rsidRPr="00E00A77">
        <w:rPr>
          <w:rFonts w:eastAsia="Times New Roman" w:cs="Times New Roman"/>
          <w:bCs/>
          <w:szCs w:val="36"/>
          <w:lang w:val="fr-FR" w:eastAsia="de-DE"/>
        </w:rPr>
        <w:t xml:space="preserve">Comment </w:t>
      </w:r>
      <w:ins w:id="394" w:author="Drittort" w:date="2022-04-04T17:50:00Z">
        <w:r w:rsidR="0072557E">
          <w:rPr>
            <w:rFonts w:eastAsia="Times New Roman" w:cs="Times New Roman"/>
            <w:bCs/>
            <w:szCs w:val="36"/>
            <w:lang w:val="fr-FR" w:eastAsia="de-DE"/>
          </w:rPr>
          <w:t>dit-on</w:t>
        </w:r>
      </w:ins>
      <w:del w:id="395" w:author="Drittort" w:date="2022-04-04T17:50:00Z">
        <w:r w:rsidRPr="00E00A77" w:rsidDel="0072557E">
          <w:rPr>
            <w:rFonts w:eastAsia="Times New Roman" w:cs="Times New Roman"/>
            <w:bCs/>
            <w:szCs w:val="36"/>
            <w:lang w:val="fr-FR" w:eastAsia="de-DE"/>
          </w:rPr>
          <w:delText>on dit</w:delText>
        </w:r>
      </w:del>
      <w:r w:rsidRPr="00E00A77">
        <w:rPr>
          <w:rFonts w:eastAsia="Times New Roman" w:cs="Times New Roman"/>
          <w:bCs/>
          <w:szCs w:val="36"/>
          <w:lang w:val="fr-FR" w:eastAsia="de-DE"/>
        </w:rPr>
        <w:t xml:space="preserve"> : </w:t>
      </w:r>
      <w:ins w:id="396" w:author="Drittort" w:date="2022-04-04T17:14:00Z">
        <w:r w:rsidR="005042A0">
          <w:rPr>
            <w:rFonts w:eastAsia="Times New Roman" w:cs="Times New Roman"/>
            <w:bCs/>
            <w:szCs w:val="36"/>
            <w:lang w:val="fr-FR" w:eastAsia="de-DE"/>
          </w:rPr>
          <w:t>« </w:t>
        </w:r>
      </w:ins>
      <w:r w:rsidRPr="00E00A77">
        <w:rPr>
          <w:rFonts w:eastAsia="Times New Roman" w:cs="Times New Roman"/>
          <w:bCs/>
          <w:szCs w:val="36"/>
          <w:lang w:val="fr-FR" w:eastAsia="de-DE"/>
        </w:rPr>
        <w:t>Ce n</w:t>
      </w:r>
      <w:r>
        <w:rPr>
          <w:rFonts w:eastAsia="Times New Roman" w:cs="Times New Roman"/>
          <w:bCs/>
          <w:szCs w:val="36"/>
          <w:lang w:val="fr-FR" w:eastAsia="de-DE"/>
        </w:rPr>
        <w:t>e sont pas mes oignons</w:t>
      </w:r>
      <w:ins w:id="397" w:author="Drittort" w:date="2022-04-04T17:14:00Z">
        <w:r w:rsidR="005042A0">
          <w:rPr>
            <w:rFonts w:eastAsia="Times New Roman" w:cs="Times New Roman"/>
            <w:bCs/>
            <w:szCs w:val="36"/>
            <w:lang w:val="fr-FR" w:eastAsia="de-DE"/>
          </w:rPr>
          <w:t> »</w:t>
        </w:r>
      </w:ins>
      <w:r>
        <w:rPr>
          <w:rFonts w:eastAsia="Times New Roman" w:cs="Times New Roman"/>
          <w:bCs/>
          <w:szCs w:val="36"/>
          <w:lang w:val="fr-FR" w:eastAsia="de-DE"/>
        </w:rPr>
        <w:t xml:space="preserve"> en allemand ?</w:t>
      </w:r>
    </w:p>
    <w:p w:rsidR="00E00A77" w:rsidRPr="00E00A77" w:rsidRDefault="00E00A77" w:rsidP="001E6523">
      <w:pPr>
        <w:pStyle w:val="Listenabsatz"/>
        <w:spacing w:before="100" w:beforeAutospacing="1" w:after="100" w:afterAutospacing="1"/>
        <w:ind w:left="532"/>
        <w:outlineLvl w:val="1"/>
        <w:rPr>
          <w:rFonts w:eastAsia="Times New Roman" w:cs="Times New Roman"/>
          <w:bCs/>
          <w:szCs w:val="36"/>
          <w:lang w:val="fr-FR" w:eastAsia="de-DE"/>
        </w:rPr>
      </w:pPr>
    </w:p>
    <w:p w:rsidR="00583236" w:rsidRDefault="00583236" w:rsidP="001E6523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</w:pPr>
      <w:r w:rsidRPr="00A91ADC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>Rückt fünf Felder vor.</w:t>
      </w:r>
      <w:r w:rsid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 xml:space="preserve">  </w:t>
      </w:r>
      <w:r w:rsid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</w:r>
      <w:r w:rsid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</w:r>
      <w:r w:rsid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</w:r>
      <w:r w:rsid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</w:r>
      <w:r w:rsid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</w:r>
      <w:r w:rsidR="006E0F8E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ab/>
      </w:r>
      <w:proofErr w:type="spellStart"/>
      <w:r w:rsidRP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>Avancez</w:t>
      </w:r>
      <w:proofErr w:type="spellEnd"/>
      <w:r w:rsidRP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 xml:space="preserve"> de </w:t>
      </w:r>
      <w:proofErr w:type="spellStart"/>
      <w:r w:rsidRP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>cinq</w:t>
      </w:r>
      <w:proofErr w:type="spellEnd"/>
      <w:r w:rsidRP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 xml:space="preserve"> </w:t>
      </w:r>
      <w:proofErr w:type="spellStart"/>
      <w:r w:rsidRP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>cases</w:t>
      </w:r>
      <w:proofErr w:type="spellEnd"/>
      <w:r w:rsidR="001E6523"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  <w:t>.</w:t>
      </w:r>
    </w:p>
    <w:p w:rsidR="001E6523" w:rsidRPr="001E6523" w:rsidRDefault="001E6523" w:rsidP="001E6523">
      <w:pPr>
        <w:pStyle w:val="Listenabsatz"/>
        <w:spacing w:before="100" w:beforeAutospacing="1" w:after="100" w:afterAutospacing="1"/>
        <w:ind w:left="532"/>
        <w:outlineLvl w:val="1"/>
        <w:rPr>
          <w:rFonts w:eastAsia="Times New Roman" w:cs="Times New Roman"/>
          <w:b/>
          <w:bCs/>
          <w:color w:val="000000" w:themeColor="text1"/>
          <w:szCs w:val="36"/>
          <w:highlight w:val="cyan"/>
          <w:lang w:eastAsia="de-DE"/>
        </w:rPr>
      </w:pPr>
    </w:p>
    <w:p w:rsidR="006E0F8E" w:rsidRDefault="006E0F8E" w:rsidP="00FC5BE2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rFonts w:eastAsia="Times New Roman" w:cs="Times New Roman"/>
          <w:bCs/>
          <w:szCs w:val="36"/>
          <w:lang w:eastAsia="de-DE"/>
        </w:rPr>
      </w:pPr>
      <w:r>
        <w:rPr>
          <w:rFonts w:eastAsia="Times New Roman" w:cs="Times New Roman"/>
          <w:bCs/>
          <w:noProof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3398520</wp:posOffset>
                </wp:positionH>
                <wp:positionV relativeFrom="paragraph">
                  <wp:posOffset>57150</wp:posOffset>
                </wp:positionV>
                <wp:extent cx="243840" cy="350520"/>
                <wp:effectExtent l="95250" t="95250" r="22860" b="30480"/>
                <wp:wrapNone/>
                <wp:docPr id="4" name="Pfeil: nach unt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350520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  <a:effectLst>
                          <a:outerShdw blurRad="50800" dist="38100" dir="13500000" algn="b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433155C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feil: nach unten 4" o:spid="_x0000_s1026" type="#_x0000_t67" style="position:absolute;margin-left:267.6pt;margin-top:4.5pt;width:19.2pt;height:2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" adj="14087" fillcolor="black [3213]" stroked="f" strokeweight="2pt">
                <v:shadow on="t" color="black" opacity="26214f" origin=".5,.5" offset="-.74836mm,-.74836mm"/>
              </v:shape>
            </w:pict>
          </mc:Fallback>
        </mc:AlternateContent>
      </w:r>
      <w:r w:rsidR="00E00A77">
        <w:rPr>
          <w:rFonts w:eastAsia="Times New Roman" w:cs="Times New Roman"/>
          <w:bCs/>
          <w:szCs w:val="36"/>
          <w:lang w:eastAsia="de-DE"/>
        </w:rPr>
        <w:t xml:space="preserve">Geht geradewegs ins Ziel…    </w:t>
      </w:r>
      <w:proofErr w:type="spellStart"/>
      <w:r w:rsidR="00E00A77">
        <w:rPr>
          <w:rFonts w:eastAsia="Times New Roman" w:cs="Times New Roman"/>
          <w:bCs/>
          <w:szCs w:val="36"/>
          <w:lang w:eastAsia="de-DE"/>
        </w:rPr>
        <w:t>Avancez</w:t>
      </w:r>
      <w:proofErr w:type="spellEnd"/>
      <w:r w:rsidR="00E00A77">
        <w:rPr>
          <w:rFonts w:eastAsia="Times New Roman" w:cs="Times New Roman"/>
          <w:bCs/>
          <w:szCs w:val="36"/>
          <w:lang w:eastAsia="de-DE"/>
        </w:rPr>
        <w:t xml:space="preserve"> </w:t>
      </w:r>
      <w:proofErr w:type="spellStart"/>
      <w:r w:rsidR="00E00A77">
        <w:rPr>
          <w:rFonts w:eastAsia="Times New Roman" w:cs="Times New Roman"/>
          <w:bCs/>
          <w:szCs w:val="36"/>
          <w:lang w:eastAsia="de-DE"/>
        </w:rPr>
        <w:t>droit</w:t>
      </w:r>
      <w:proofErr w:type="spellEnd"/>
      <w:r w:rsidR="00E00A77">
        <w:rPr>
          <w:rFonts w:eastAsia="Times New Roman" w:cs="Times New Roman"/>
          <w:bCs/>
          <w:szCs w:val="36"/>
          <w:lang w:eastAsia="de-DE"/>
        </w:rPr>
        <w:t xml:space="preserve"> au but…</w:t>
      </w:r>
    </w:p>
    <w:p w:rsidR="00FC5BE2" w:rsidRPr="00FC5BE2" w:rsidRDefault="00FC5BE2" w:rsidP="00FC5BE2">
      <w:pPr>
        <w:pStyle w:val="Listenabsatz"/>
        <w:spacing w:before="100" w:beforeAutospacing="1" w:after="100" w:afterAutospacing="1"/>
        <w:ind w:left="674"/>
        <w:outlineLvl w:val="1"/>
        <w:rPr>
          <w:rFonts w:eastAsia="Times New Roman" w:cs="Times New Roman"/>
          <w:bCs/>
          <w:szCs w:val="36"/>
          <w:lang w:eastAsia="de-DE"/>
        </w:rPr>
      </w:pPr>
    </w:p>
    <w:p w:rsidR="00FC5BE2" w:rsidRDefault="00FC5BE2" w:rsidP="00FC5BE2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rFonts w:eastAsia="Times New Roman" w:cs="Times New Roman"/>
          <w:bCs/>
          <w:color w:val="000000" w:themeColor="text1"/>
          <w:szCs w:val="36"/>
          <w:lang w:eastAsia="de-DE"/>
        </w:rPr>
      </w:pPr>
      <w:r>
        <w:rPr>
          <w:rFonts w:eastAsia="Times New Roman" w:cs="Times New Roman"/>
          <w:bCs/>
          <w:color w:val="000000" w:themeColor="text1"/>
          <w:szCs w:val="36"/>
          <w:lang w:eastAsia="de-DE"/>
        </w:rPr>
        <w:t xml:space="preserve">Spielt „Stille Post“ und sagt euch einen selbsterfundenen kurzen Satz. (nur eine Person überlegt sich den Satz) </w:t>
      </w:r>
    </w:p>
    <w:p w:rsidR="00FC5BE2" w:rsidRDefault="00FC5BE2" w:rsidP="00FC5BE2">
      <w:pPr>
        <w:pStyle w:val="Listenabsatz"/>
        <w:spacing w:before="100" w:beforeAutospacing="1" w:after="100" w:afterAutospacing="1"/>
        <w:ind w:left="674"/>
        <w:outlineLvl w:val="1"/>
        <w:rPr>
          <w:rFonts w:eastAsia="Times New Roman" w:cs="Times New Roman"/>
          <w:bCs/>
          <w:color w:val="000000" w:themeColor="text1"/>
          <w:szCs w:val="36"/>
          <w:lang w:eastAsia="de-DE"/>
        </w:rPr>
      </w:pPr>
      <w:r w:rsidRPr="00282CF4">
        <w:rPr>
          <w:rFonts w:eastAsia="Times New Roman" w:cs="Times New Roman"/>
          <w:bCs/>
          <w:color w:val="000000" w:themeColor="text1"/>
          <w:szCs w:val="36"/>
          <w:lang w:val="fr-FR" w:eastAsia="de-DE"/>
          <w:rPrChange w:id="398" w:author="33786" w:date="2022-03-25T11:45:00Z">
            <w:rPr>
              <w:rFonts w:eastAsia="Times New Roman" w:cs="Times New Roman"/>
              <w:bCs/>
              <w:color w:val="000000" w:themeColor="text1"/>
              <w:szCs w:val="36"/>
              <w:lang w:eastAsia="de-DE"/>
            </w:rPr>
          </w:rPrChange>
        </w:rPr>
        <w:t xml:space="preserve">Jouez </w:t>
      </w:r>
      <w:ins w:id="399" w:author="Drittort" w:date="2022-03-21T15:51:00Z">
        <w:r w:rsidR="00C07D18" w:rsidRPr="00282CF4">
          <w:rPr>
            <w:rFonts w:eastAsia="Times New Roman" w:cs="Times New Roman"/>
            <w:bCs/>
            <w:color w:val="000000" w:themeColor="text1"/>
            <w:szCs w:val="36"/>
            <w:lang w:val="fr-FR" w:eastAsia="de-DE"/>
            <w:rPrChange w:id="400" w:author="33786" w:date="2022-03-25T11:45:00Z">
              <w:rPr>
                <w:rFonts w:eastAsia="Times New Roman" w:cs="Times New Roman"/>
                <w:bCs/>
                <w:color w:val="000000" w:themeColor="text1"/>
                <w:szCs w:val="36"/>
                <w:lang w:eastAsia="de-DE"/>
              </w:rPr>
            </w:rPrChange>
          </w:rPr>
          <w:t>au</w:t>
        </w:r>
      </w:ins>
      <w:del w:id="401" w:author="Drittort" w:date="2022-03-21T15:51:00Z">
        <w:r w:rsidRPr="00282CF4" w:rsidDel="00C07D18">
          <w:rPr>
            <w:rFonts w:eastAsia="Times New Roman" w:cs="Times New Roman"/>
            <w:bCs/>
            <w:color w:val="000000" w:themeColor="text1"/>
            <w:szCs w:val="36"/>
            <w:lang w:val="fr-FR" w:eastAsia="de-DE"/>
            <w:rPrChange w:id="402" w:author="33786" w:date="2022-03-25T11:45:00Z">
              <w:rPr>
                <w:rFonts w:eastAsia="Times New Roman" w:cs="Times New Roman"/>
                <w:bCs/>
                <w:color w:val="000000" w:themeColor="text1"/>
                <w:szCs w:val="36"/>
                <w:lang w:eastAsia="de-DE"/>
              </w:rPr>
            </w:rPrChange>
          </w:rPr>
          <w:delText>à</w:delText>
        </w:r>
      </w:del>
      <w:r w:rsidRPr="00282CF4">
        <w:rPr>
          <w:rFonts w:eastAsia="Times New Roman" w:cs="Times New Roman"/>
          <w:bCs/>
          <w:color w:val="000000" w:themeColor="text1"/>
          <w:szCs w:val="36"/>
          <w:lang w:val="fr-FR" w:eastAsia="de-DE"/>
          <w:rPrChange w:id="403" w:author="33786" w:date="2022-03-25T11:45:00Z">
            <w:rPr>
              <w:rFonts w:eastAsia="Times New Roman" w:cs="Times New Roman"/>
              <w:bCs/>
              <w:color w:val="000000" w:themeColor="text1"/>
              <w:szCs w:val="36"/>
              <w:lang w:eastAsia="de-DE"/>
            </w:rPr>
          </w:rPrChange>
        </w:rPr>
        <w:t xml:space="preserve"> „Téléphone arabe“ et transmettez-vous une phrase courte de votre choix. </w:t>
      </w:r>
      <w:r w:rsidRPr="00FC5BE2">
        <w:rPr>
          <w:rFonts w:eastAsia="Times New Roman" w:cs="Times New Roman"/>
          <w:bCs/>
          <w:color w:val="000000" w:themeColor="text1"/>
          <w:szCs w:val="36"/>
          <w:lang w:eastAsia="de-DE"/>
        </w:rPr>
        <w:t>(</w:t>
      </w:r>
      <w:proofErr w:type="spellStart"/>
      <w:r w:rsidRPr="00FC5BE2">
        <w:rPr>
          <w:rFonts w:eastAsia="Times New Roman" w:cs="Times New Roman"/>
          <w:bCs/>
          <w:color w:val="000000" w:themeColor="text1"/>
          <w:szCs w:val="36"/>
          <w:lang w:eastAsia="de-DE"/>
        </w:rPr>
        <w:t>seulement</w:t>
      </w:r>
      <w:proofErr w:type="spellEnd"/>
      <w:r w:rsidRPr="00FC5BE2">
        <w:rPr>
          <w:rFonts w:eastAsia="Times New Roman" w:cs="Times New Roman"/>
          <w:bCs/>
          <w:color w:val="000000" w:themeColor="text1"/>
          <w:szCs w:val="36"/>
          <w:lang w:eastAsia="de-DE"/>
        </w:rPr>
        <w:t xml:space="preserve"> </w:t>
      </w:r>
      <w:proofErr w:type="spellStart"/>
      <w:r w:rsidRPr="00FC5BE2">
        <w:rPr>
          <w:rFonts w:eastAsia="Times New Roman" w:cs="Times New Roman"/>
          <w:bCs/>
          <w:color w:val="000000" w:themeColor="text1"/>
          <w:szCs w:val="36"/>
          <w:lang w:eastAsia="de-DE"/>
        </w:rPr>
        <w:t>une</w:t>
      </w:r>
      <w:proofErr w:type="spellEnd"/>
      <w:r w:rsidRPr="00FC5BE2">
        <w:rPr>
          <w:rFonts w:eastAsia="Times New Roman" w:cs="Times New Roman"/>
          <w:bCs/>
          <w:color w:val="000000" w:themeColor="text1"/>
          <w:szCs w:val="36"/>
          <w:lang w:eastAsia="de-DE"/>
        </w:rPr>
        <w:t xml:space="preserve"> </w:t>
      </w:r>
      <w:proofErr w:type="spellStart"/>
      <w:r w:rsidRPr="00FC5BE2">
        <w:rPr>
          <w:rFonts w:eastAsia="Times New Roman" w:cs="Times New Roman"/>
          <w:bCs/>
          <w:color w:val="000000" w:themeColor="text1"/>
          <w:szCs w:val="36"/>
          <w:lang w:eastAsia="de-DE"/>
        </w:rPr>
        <w:t>personne</w:t>
      </w:r>
      <w:proofErr w:type="spellEnd"/>
      <w:r w:rsidRPr="00FC5BE2">
        <w:rPr>
          <w:rFonts w:eastAsia="Times New Roman" w:cs="Times New Roman"/>
          <w:bCs/>
          <w:color w:val="000000" w:themeColor="text1"/>
          <w:szCs w:val="36"/>
          <w:lang w:eastAsia="de-DE"/>
        </w:rPr>
        <w:t xml:space="preserve"> </w:t>
      </w:r>
      <w:proofErr w:type="spellStart"/>
      <w:r w:rsidRPr="00FC5BE2">
        <w:rPr>
          <w:rFonts w:eastAsia="Times New Roman" w:cs="Times New Roman"/>
          <w:bCs/>
          <w:color w:val="000000" w:themeColor="text1"/>
          <w:szCs w:val="36"/>
          <w:lang w:eastAsia="de-DE"/>
        </w:rPr>
        <w:t>réfléchit</w:t>
      </w:r>
      <w:proofErr w:type="spellEnd"/>
      <w:r w:rsidRPr="00FC5BE2">
        <w:rPr>
          <w:rFonts w:eastAsia="Times New Roman" w:cs="Times New Roman"/>
          <w:bCs/>
          <w:color w:val="000000" w:themeColor="text1"/>
          <w:szCs w:val="36"/>
          <w:lang w:eastAsia="de-DE"/>
        </w:rPr>
        <w:t xml:space="preserve"> à la </w:t>
      </w:r>
      <w:proofErr w:type="spellStart"/>
      <w:r w:rsidRPr="00FC5BE2">
        <w:rPr>
          <w:rFonts w:eastAsia="Times New Roman" w:cs="Times New Roman"/>
          <w:bCs/>
          <w:color w:val="000000" w:themeColor="text1"/>
          <w:szCs w:val="36"/>
          <w:lang w:eastAsia="de-DE"/>
        </w:rPr>
        <w:t>phrase</w:t>
      </w:r>
      <w:proofErr w:type="spellEnd"/>
      <w:r w:rsidRPr="00FC5BE2">
        <w:rPr>
          <w:rFonts w:eastAsia="Times New Roman" w:cs="Times New Roman"/>
          <w:bCs/>
          <w:color w:val="000000" w:themeColor="text1"/>
          <w:szCs w:val="36"/>
          <w:lang w:eastAsia="de-DE"/>
        </w:rPr>
        <w:t>)</w:t>
      </w:r>
    </w:p>
    <w:p w:rsidR="00FC5BE2" w:rsidRDefault="00FC5BE2" w:rsidP="00FC5BE2">
      <w:pPr>
        <w:pStyle w:val="Listenabsatz"/>
        <w:spacing w:before="100" w:beforeAutospacing="1" w:after="100" w:afterAutospacing="1"/>
        <w:ind w:left="674"/>
        <w:outlineLvl w:val="1"/>
        <w:rPr>
          <w:rFonts w:eastAsia="Times New Roman" w:cs="Times New Roman"/>
          <w:bCs/>
          <w:color w:val="000000" w:themeColor="text1"/>
          <w:szCs w:val="36"/>
          <w:lang w:eastAsia="de-DE"/>
        </w:rPr>
      </w:pPr>
    </w:p>
    <w:p w:rsidR="008F41E6" w:rsidRDefault="00271592" w:rsidP="00271592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ins w:id="404" w:author="Drittort" w:date="2022-03-21T15:20:00Z"/>
          <w:rFonts w:eastAsia="Times New Roman" w:cs="Times New Roman"/>
          <w:bCs/>
          <w:color w:val="000000" w:themeColor="text1"/>
          <w:szCs w:val="36"/>
          <w:lang w:eastAsia="de-DE"/>
        </w:rPr>
      </w:pPr>
      <w:r>
        <w:rPr>
          <w:rFonts w:eastAsia="Times New Roman" w:cs="Times New Roman"/>
          <w:bCs/>
          <w:color w:val="000000" w:themeColor="text1"/>
          <w:szCs w:val="36"/>
          <w:lang w:eastAsia="de-DE"/>
        </w:rPr>
        <w:t>Macht einen Kreis</w:t>
      </w:r>
      <w:ins w:id="405" w:author="Drittort" w:date="2022-03-21T15:24:00Z">
        <w:r w:rsidR="008F41E6">
          <w:rPr>
            <w:rFonts w:eastAsia="Times New Roman" w:cs="Times New Roman"/>
            <w:bCs/>
            <w:color w:val="000000" w:themeColor="text1"/>
            <w:szCs w:val="36"/>
            <w:lang w:eastAsia="de-DE"/>
          </w:rPr>
          <w:t>, eine</w:t>
        </w:r>
      </w:ins>
      <w:del w:id="406" w:author="Drittort" w:date="2022-03-21T15:24:00Z">
        <w:r w:rsidDel="008F41E6">
          <w:rPr>
            <w:rFonts w:eastAsia="Times New Roman" w:cs="Times New Roman"/>
            <w:bCs/>
            <w:color w:val="000000" w:themeColor="text1"/>
            <w:szCs w:val="36"/>
            <w:lang w:eastAsia="de-DE"/>
          </w:rPr>
          <w:delText xml:space="preserve"> und stellt eine</w:delText>
        </w:r>
      </w:del>
      <w:r>
        <w:rPr>
          <w:rFonts w:eastAsia="Times New Roman" w:cs="Times New Roman"/>
          <w:bCs/>
          <w:color w:val="000000" w:themeColor="text1"/>
          <w:szCs w:val="36"/>
          <w:lang w:eastAsia="de-DE"/>
        </w:rPr>
        <w:t xml:space="preserve"> Person der Gruppe </w:t>
      </w:r>
      <w:ins w:id="407" w:author="Drittort" w:date="2022-03-21T15:24:00Z">
        <w:r w:rsidR="008F41E6">
          <w:rPr>
            <w:rFonts w:eastAsia="Times New Roman" w:cs="Times New Roman"/>
            <w:bCs/>
            <w:color w:val="000000" w:themeColor="text1"/>
            <w:szCs w:val="36"/>
            <w:lang w:eastAsia="de-DE"/>
          </w:rPr>
          <w:t xml:space="preserve">stellt sich freiwillig </w:t>
        </w:r>
      </w:ins>
      <w:r>
        <w:rPr>
          <w:rFonts w:eastAsia="Times New Roman" w:cs="Times New Roman"/>
          <w:bCs/>
          <w:color w:val="000000" w:themeColor="text1"/>
          <w:szCs w:val="36"/>
          <w:lang w:eastAsia="de-DE"/>
        </w:rPr>
        <w:t>in die Mitte.</w:t>
      </w:r>
      <w:ins w:id="408" w:author="Drittort" w:date="2022-03-21T15:24:00Z">
        <w:r w:rsidR="008F41E6">
          <w:rPr>
            <w:rFonts w:eastAsia="Times New Roman" w:cs="Times New Roman"/>
            <w:bCs/>
            <w:color w:val="000000" w:themeColor="text1"/>
            <w:szCs w:val="36"/>
            <w:lang w:eastAsia="de-DE"/>
          </w:rPr>
          <w:t xml:space="preserve"> Diese Person verschränkt die </w:t>
        </w:r>
      </w:ins>
      <w:ins w:id="409" w:author="Drittort" w:date="2022-03-21T15:25:00Z">
        <w:r w:rsidR="008F41E6">
          <w:rPr>
            <w:rFonts w:eastAsia="Times New Roman" w:cs="Times New Roman"/>
            <w:bCs/>
            <w:color w:val="000000" w:themeColor="text1"/>
            <w:szCs w:val="36"/>
            <w:lang w:eastAsia="de-DE"/>
          </w:rPr>
          <w:t xml:space="preserve">Arme vor sich und lässt sich </w:t>
        </w:r>
      </w:ins>
      <w:ins w:id="410" w:author="Drittort" w:date="2022-03-21T15:31:00Z">
        <w:r w:rsidR="00E25CF3">
          <w:rPr>
            <w:rFonts w:eastAsia="Times New Roman" w:cs="Times New Roman"/>
            <w:bCs/>
            <w:color w:val="000000" w:themeColor="text1"/>
            <w:szCs w:val="36"/>
            <w:lang w:eastAsia="de-DE"/>
          </w:rPr>
          <w:t xml:space="preserve">mehrmals </w:t>
        </w:r>
      </w:ins>
      <w:ins w:id="411" w:author="Drittort" w:date="2022-03-21T15:25:00Z">
        <w:r w:rsidR="008F41E6">
          <w:rPr>
            <w:rFonts w:eastAsia="Times New Roman" w:cs="Times New Roman"/>
            <w:bCs/>
            <w:color w:val="000000" w:themeColor="text1"/>
            <w:szCs w:val="36"/>
            <w:lang w:eastAsia="de-DE"/>
          </w:rPr>
          <w:t>dann in die Arme der anderen im Kreis fallen.</w:t>
        </w:r>
      </w:ins>
      <w:r>
        <w:rPr>
          <w:rFonts w:eastAsia="Times New Roman" w:cs="Times New Roman"/>
          <w:bCs/>
          <w:color w:val="000000" w:themeColor="text1"/>
          <w:szCs w:val="36"/>
          <w:lang w:eastAsia="de-DE"/>
        </w:rPr>
        <w:t xml:space="preserve"> </w:t>
      </w:r>
      <w:del w:id="412" w:author="Drittort" w:date="2022-03-21T15:24:00Z">
        <w:r w:rsidDel="008F41E6">
          <w:rPr>
            <w:rFonts w:eastAsia="Times New Roman" w:cs="Times New Roman"/>
            <w:bCs/>
            <w:color w:val="000000" w:themeColor="text1"/>
            <w:szCs w:val="36"/>
            <w:lang w:eastAsia="de-DE"/>
          </w:rPr>
          <w:delText>Sie lässt sich</w:delText>
        </w:r>
      </w:del>
      <w:del w:id="413" w:author="Drittort" w:date="2022-03-21T15:23:00Z">
        <w:r w:rsidDel="008F41E6">
          <w:rPr>
            <w:rFonts w:eastAsia="Times New Roman" w:cs="Times New Roman"/>
            <w:bCs/>
            <w:color w:val="000000" w:themeColor="text1"/>
            <w:szCs w:val="36"/>
            <w:lang w:eastAsia="de-DE"/>
          </w:rPr>
          <w:delText xml:space="preserve"> in eure Hände fallen</w:delText>
        </w:r>
      </w:del>
      <w:del w:id="414" w:author="Drittort" w:date="2022-03-21T15:24:00Z">
        <w:r w:rsidDel="008F41E6">
          <w:rPr>
            <w:rFonts w:eastAsia="Times New Roman" w:cs="Times New Roman"/>
            <w:bCs/>
            <w:color w:val="000000" w:themeColor="text1"/>
            <w:szCs w:val="36"/>
            <w:lang w:eastAsia="de-DE"/>
          </w:rPr>
          <w:delText xml:space="preserve">. </w:delText>
        </w:r>
      </w:del>
    </w:p>
    <w:p w:rsidR="00C07D18" w:rsidRPr="00282CF4" w:rsidRDefault="00FC5BE2">
      <w:pPr>
        <w:pStyle w:val="Listenabsatz"/>
        <w:spacing w:before="100" w:beforeAutospacing="1" w:after="100" w:afterAutospacing="1"/>
        <w:ind w:left="674"/>
        <w:outlineLvl w:val="1"/>
        <w:rPr>
          <w:ins w:id="415" w:author="Drittort" w:date="2022-03-21T15:52:00Z"/>
          <w:rFonts w:eastAsia="Times New Roman" w:cs="Times New Roman"/>
          <w:bCs/>
          <w:color w:val="000000" w:themeColor="text1"/>
          <w:szCs w:val="36"/>
          <w:lang w:val="fr-FR" w:eastAsia="de-DE"/>
          <w:rPrChange w:id="416" w:author="33786" w:date="2022-03-25T11:45:00Z">
            <w:rPr>
              <w:ins w:id="417" w:author="Drittort" w:date="2022-03-21T15:52:00Z"/>
              <w:rFonts w:eastAsia="Times New Roman" w:cs="Times New Roman"/>
              <w:bCs/>
              <w:color w:val="000000" w:themeColor="text1"/>
              <w:szCs w:val="36"/>
              <w:lang w:eastAsia="de-DE"/>
            </w:rPr>
          </w:rPrChange>
        </w:rPr>
        <w:pPrChange w:id="418" w:author="Drittort" w:date="2022-03-21T15:20:00Z">
          <w:pPr>
            <w:pStyle w:val="Listenabsatz"/>
            <w:numPr>
              <w:numId w:val="1"/>
            </w:numPr>
            <w:spacing w:before="100" w:beforeAutospacing="1" w:after="100" w:afterAutospacing="1"/>
            <w:ind w:left="674" w:hanging="360"/>
            <w:outlineLvl w:val="1"/>
          </w:pPr>
        </w:pPrChange>
      </w:pPr>
      <w:r w:rsidRPr="00282CF4">
        <w:rPr>
          <w:rFonts w:eastAsia="Times New Roman" w:cs="Times New Roman"/>
          <w:bCs/>
          <w:color w:val="000000" w:themeColor="text1"/>
          <w:szCs w:val="36"/>
          <w:lang w:val="fr-FR" w:eastAsia="de-DE"/>
          <w:rPrChange w:id="419" w:author="33786" w:date="2022-03-25T11:45:00Z">
            <w:rPr>
              <w:rFonts w:eastAsia="Times New Roman" w:cs="Times New Roman"/>
              <w:bCs/>
              <w:color w:val="000000" w:themeColor="text1"/>
              <w:szCs w:val="36"/>
              <w:lang w:eastAsia="de-DE"/>
            </w:rPr>
          </w:rPrChange>
        </w:rPr>
        <w:t xml:space="preserve">Faites un </w:t>
      </w:r>
      <w:r w:rsidR="00271592" w:rsidRPr="00282CF4">
        <w:rPr>
          <w:rFonts w:eastAsia="Times New Roman" w:cs="Times New Roman"/>
          <w:bCs/>
          <w:color w:val="000000" w:themeColor="text1"/>
          <w:szCs w:val="36"/>
          <w:lang w:val="fr-FR" w:eastAsia="de-DE"/>
          <w:rPrChange w:id="420" w:author="33786" w:date="2022-03-25T11:45:00Z">
            <w:rPr>
              <w:rFonts w:eastAsia="Times New Roman" w:cs="Times New Roman"/>
              <w:bCs/>
              <w:color w:val="000000" w:themeColor="text1"/>
              <w:szCs w:val="36"/>
              <w:lang w:eastAsia="de-DE"/>
            </w:rPr>
          </w:rPrChange>
        </w:rPr>
        <w:t>cercle et mettez u</w:t>
      </w:r>
      <w:ins w:id="421" w:author="Drittort" w:date="2022-03-21T15:25:00Z">
        <w:r w:rsidR="008F41E6" w:rsidRPr="00282CF4">
          <w:rPr>
            <w:rFonts w:eastAsia="Times New Roman" w:cs="Times New Roman"/>
            <w:bCs/>
            <w:color w:val="000000" w:themeColor="text1"/>
            <w:szCs w:val="36"/>
            <w:lang w:val="fr-FR" w:eastAsia="de-DE"/>
            <w:rPrChange w:id="422" w:author="33786" w:date="2022-03-25T11:45:00Z">
              <w:rPr>
                <w:rFonts w:eastAsia="Times New Roman" w:cs="Times New Roman"/>
                <w:bCs/>
                <w:color w:val="000000" w:themeColor="text1"/>
                <w:szCs w:val="36"/>
                <w:lang w:eastAsia="de-DE"/>
              </w:rPr>
            </w:rPrChange>
          </w:rPr>
          <w:t>n volontaire</w:t>
        </w:r>
      </w:ins>
      <w:ins w:id="423" w:author="Drittort" w:date="2022-03-21T15:29:00Z">
        <w:r w:rsidR="00E25CF3" w:rsidRPr="00282CF4">
          <w:rPr>
            <w:rFonts w:eastAsia="Times New Roman" w:cs="Times New Roman"/>
            <w:bCs/>
            <w:color w:val="000000" w:themeColor="text1"/>
            <w:szCs w:val="36"/>
            <w:lang w:val="fr-FR" w:eastAsia="de-DE"/>
            <w:rPrChange w:id="424" w:author="33786" w:date="2022-03-25T11:45:00Z">
              <w:rPr>
                <w:rFonts w:eastAsia="Times New Roman" w:cs="Times New Roman"/>
                <w:bCs/>
                <w:color w:val="000000" w:themeColor="text1"/>
                <w:szCs w:val="36"/>
                <w:lang w:eastAsia="de-DE"/>
              </w:rPr>
            </w:rPrChange>
          </w:rPr>
          <w:t xml:space="preserve"> au centre. Cette personne croise les bras sur sa poitrine et se laisse tomber </w:t>
        </w:r>
      </w:ins>
      <w:ins w:id="425" w:author="Drittort" w:date="2022-03-21T15:31:00Z">
        <w:r w:rsidR="00E25CF3" w:rsidRPr="00282CF4">
          <w:rPr>
            <w:rFonts w:eastAsia="Times New Roman" w:cs="Times New Roman"/>
            <w:bCs/>
            <w:color w:val="000000" w:themeColor="text1"/>
            <w:szCs w:val="36"/>
            <w:lang w:val="fr-FR" w:eastAsia="de-DE"/>
            <w:rPrChange w:id="426" w:author="33786" w:date="2022-03-25T11:45:00Z">
              <w:rPr>
                <w:rFonts w:eastAsia="Times New Roman" w:cs="Times New Roman"/>
                <w:bCs/>
                <w:color w:val="000000" w:themeColor="text1"/>
                <w:szCs w:val="36"/>
                <w:lang w:eastAsia="de-DE"/>
              </w:rPr>
            </w:rPrChange>
          </w:rPr>
          <w:t xml:space="preserve">plusieurs fois </w:t>
        </w:r>
      </w:ins>
      <w:ins w:id="427" w:author="Drittort" w:date="2022-03-21T15:29:00Z">
        <w:r w:rsidR="00E25CF3" w:rsidRPr="00282CF4">
          <w:rPr>
            <w:rFonts w:eastAsia="Times New Roman" w:cs="Times New Roman"/>
            <w:bCs/>
            <w:color w:val="000000" w:themeColor="text1"/>
            <w:szCs w:val="36"/>
            <w:lang w:val="fr-FR" w:eastAsia="de-DE"/>
            <w:rPrChange w:id="428" w:author="33786" w:date="2022-03-25T11:45:00Z">
              <w:rPr>
                <w:rFonts w:eastAsia="Times New Roman" w:cs="Times New Roman"/>
                <w:bCs/>
                <w:color w:val="000000" w:themeColor="text1"/>
                <w:szCs w:val="36"/>
                <w:lang w:eastAsia="de-DE"/>
              </w:rPr>
            </w:rPrChange>
          </w:rPr>
          <w:t xml:space="preserve">dans les bras des </w:t>
        </w:r>
      </w:ins>
      <w:ins w:id="429" w:author="Drittort" w:date="2022-03-21T15:30:00Z">
        <w:r w:rsidR="00E25CF3" w:rsidRPr="00282CF4">
          <w:rPr>
            <w:rFonts w:eastAsia="Times New Roman" w:cs="Times New Roman"/>
            <w:bCs/>
            <w:color w:val="000000" w:themeColor="text1"/>
            <w:szCs w:val="36"/>
            <w:lang w:val="fr-FR" w:eastAsia="de-DE"/>
            <w:rPrChange w:id="430" w:author="33786" w:date="2022-03-25T11:45:00Z">
              <w:rPr>
                <w:rFonts w:eastAsia="Times New Roman" w:cs="Times New Roman"/>
                <w:bCs/>
                <w:color w:val="000000" w:themeColor="text1"/>
                <w:szCs w:val="36"/>
                <w:lang w:eastAsia="de-DE"/>
              </w:rPr>
            </w:rPrChange>
          </w:rPr>
          <w:t xml:space="preserve">personnes sur le cercle. </w:t>
        </w:r>
      </w:ins>
    </w:p>
    <w:p w:rsidR="00C07D18" w:rsidRPr="00282CF4" w:rsidRDefault="00C07D18">
      <w:pPr>
        <w:pStyle w:val="Listenabsatz"/>
        <w:spacing w:before="100" w:beforeAutospacing="1" w:after="100" w:afterAutospacing="1"/>
        <w:ind w:left="674"/>
        <w:outlineLvl w:val="1"/>
        <w:rPr>
          <w:ins w:id="431" w:author="Drittort" w:date="2022-03-21T15:52:00Z"/>
          <w:rFonts w:eastAsia="Times New Roman" w:cs="Times New Roman"/>
          <w:bCs/>
          <w:color w:val="000000" w:themeColor="text1"/>
          <w:szCs w:val="36"/>
          <w:lang w:val="fr-FR" w:eastAsia="de-DE"/>
          <w:rPrChange w:id="432" w:author="33786" w:date="2022-03-25T11:45:00Z">
            <w:rPr>
              <w:ins w:id="433" w:author="Drittort" w:date="2022-03-21T15:52:00Z"/>
              <w:rFonts w:eastAsia="Times New Roman" w:cs="Times New Roman"/>
              <w:bCs/>
              <w:color w:val="000000" w:themeColor="text1"/>
              <w:szCs w:val="36"/>
              <w:lang w:eastAsia="de-DE"/>
            </w:rPr>
          </w:rPrChange>
        </w:rPr>
        <w:pPrChange w:id="434" w:author="Drittort" w:date="2022-03-21T15:20:00Z">
          <w:pPr>
            <w:pStyle w:val="Listenabsatz"/>
            <w:numPr>
              <w:numId w:val="1"/>
            </w:numPr>
            <w:spacing w:before="100" w:beforeAutospacing="1" w:after="100" w:afterAutospacing="1"/>
            <w:ind w:left="674" w:hanging="360"/>
            <w:outlineLvl w:val="1"/>
          </w:pPr>
        </w:pPrChange>
      </w:pPr>
    </w:p>
    <w:p w:rsidR="00C07D18" w:rsidRDefault="005F4FD1" w:rsidP="00C07D18">
      <w:pPr>
        <w:pStyle w:val="Listenabsatz"/>
        <w:numPr>
          <w:ilvl w:val="0"/>
          <w:numId w:val="1"/>
        </w:numPr>
        <w:spacing w:before="100" w:beforeAutospacing="1" w:after="100" w:afterAutospacing="1"/>
        <w:ind w:left="674"/>
        <w:outlineLvl w:val="1"/>
        <w:rPr>
          <w:ins w:id="435" w:author="Drittort" w:date="2022-03-21T15:52:00Z"/>
          <w:rFonts w:eastAsia="Times New Roman" w:cs="Times New Roman"/>
          <w:bCs/>
          <w:szCs w:val="36"/>
          <w:lang w:eastAsia="de-DE"/>
        </w:rPr>
      </w:pPr>
      <w:ins w:id="436" w:author="Drittort" w:date="2022-03-21T15:52:00Z">
        <w:r>
          <w:rPr>
            <w:rFonts w:eastAsia="Times New Roman" w:cs="Times New Roman"/>
            <w:bCs/>
            <w:szCs w:val="36"/>
            <w:lang w:eastAsia="de-DE"/>
          </w:rPr>
          <w:t>Wenn ihr</w:t>
        </w:r>
        <w:r w:rsidR="00C07D18">
          <w:rPr>
            <w:rFonts w:eastAsia="Times New Roman" w:cs="Times New Roman"/>
            <w:bCs/>
            <w:szCs w:val="36"/>
            <w:lang w:eastAsia="de-DE"/>
          </w:rPr>
          <w:t xml:space="preserve"> nach </w:t>
        </w:r>
      </w:ins>
      <w:ins w:id="437" w:author="Drittort" w:date="2022-03-21T15:53:00Z">
        <w:r w:rsidR="00C07D18">
          <w:rPr>
            <w:rFonts w:eastAsia="Times New Roman" w:cs="Times New Roman"/>
            <w:bCs/>
            <w:szCs w:val="36"/>
            <w:lang w:eastAsia="de-DE"/>
          </w:rPr>
          <w:t>Kiel</w:t>
        </w:r>
      </w:ins>
      <w:ins w:id="438" w:author="Drittort" w:date="2022-03-21T15:52:00Z">
        <w:r>
          <w:rPr>
            <w:rFonts w:eastAsia="Times New Roman" w:cs="Times New Roman"/>
            <w:bCs/>
            <w:szCs w:val="36"/>
            <w:lang w:eastAsia="de-DE"/>
          </w:rPr>
          <w:t xml:space="preserve"> fahrt</w:t>
        </w:r>
        <w:r w:rsidR="00C07D18">
          <w:rPr>
            <w:rFonts w:eastAsia="Times New Roman" w:cs="Times New Roman"/>
            <w:bCs/>
            <w:szCs w:val="36"/>
            <w:lang w:eastAsia="de-DE"/>
          </w:rPr>
          <w:t>, in</w:t>
        </w:r>
        <w:r>
          <w:rPr>
            <w:rFonts w:eastAsia="Times New Roman" w:cs="Times New Roman"/>
            <w:bCs/>
            <w:szCs w:val="36"/>
            <w:lang w:eastAsia="de-DE"/>
          </w:rPr>
          <w:t xml:space="preserve"> welchem Bundesland befindet ihr euch</w:t>
        </w:r>
        <w:r w:rsidR="00C07D18">
          <w:rPr>
            <w:rFonts w:eastAsia="Times New Roman" w:cs="Times New Roman"/>
            <w:bCs/>
            <w:szCs w:val="36"/>
            <w:lang w:eastAsia="de-DE"/>
          </w:rPr>
          <w:t xml:space="preserve"> dann?</w:t>
        </w:r>
      </w:ins>
    </w:p>
    <w:p w:rsidR="00C07D18" w:rsidRDefault="005F4FD1" w:rsidP="00C07D18">
      <w:pPr>
        <w:pStyle w:val="Listenabsatz"/>
        <w:spacing w:before="100" w:beforeAutospacing="1" w:after="100" w:afterAutospacing="1"/>
        <w:ind w:left="674"/>
        <w:outlineLvl w:val="1"/>
        <w:rPr>
          <w:ins w:id="439" w:author="Drittort" w:date="2022-03-21T15:52:00Z"/>
          <w:rFonts w:eastAsia="Times New Roman" w:cs="Times New Roman"/>
          <w:bCs/>
          <w:szCs w:val="36"/>
          <w:lang w:val="fr-FR" w:eastAsia="de-DE"/>
        </w:rPr>
      </w:pPr>
      <w:ins w:id="440" w:author="Drittort" w:date="2022-03-21T15:52:00Z">
        <w:r>
          <w:rPr>
            <w:rFonts w:eastAsia="Times New Roman" w:cs="Times New Roman"/>
            <w:bCs/>
            <w:szCs w:val="36"/>
            <w:lang w:val="fr-FR" w:eastAsia="de-DE"/>
          </w:rPr>
          <w:t xml:space="preserve">Si </w:t>
        </w:r>
      </w:ins>
      <w:ins w:id="441" w:author="Drittort" w:date="2022-04-04T17:15:00Z">
        <w:r>
          <w:rPr>
            <w:rFonts w:eastAsia="Times New Roman" w:cs="Times New Roman"/>
            <w:bCs/>
            <w:szCs w:val="36"/>
            <w:lang w:val="fr-FR" w:eastAsia="de-DE"/>
          </w:rPr>
          <w:t>vous allez</w:t>
        </w:r>
      </w:ins>
      <w:ins w:id="442" w:author="Drittort" w:date="2022-03-21T15:52:00Z">
        <w:r w:rsidR="00C07D18">
          <w:rPr>
            <w:rFonts w:eastAsia="Times New Roman" w:cs="Times New Roman"/>
            <w:bCs/>
            <w:szCs w:val="36"/>
            <w:lang w:val="fr-FR" w:eastAsia="de-DE"/>
          </w:rPr>
          <w:t xml:space="preserve"> à Brest </w:t>
        </w:r>
        <w:r>
          <w:rPr>
            <w:rFonts w:eastAsia="Times New Roman" w:cs="Times New Roman"/>
            <w:bCs/>
            <w:szCs w:val="36"/>
            <w:lang w:val="fr-FR" w:eastAsia="de-DE"/>
          </w:rPr>
          <w:t>dans quelle région vous trouvez-vous</w:t>
        </w:r>
        <w:r w:rsidR="00C07D18">
          <w:rPr>
            <w:rFonts w:eastAsia="Times New Roman" w:cs="Times New Roman"/>
            <w:bCs/>
            <w:szCs w:val="36"/>
            <w:lang w:val="fr-FR" w:eastAsia="de-DE"/>
          </w:rPr>
          <w:t>?</w:t>
        </w:r>
      </w:ins>
    </w:p>
    <w:p w:rsidR="00271592" w:rsidRPr="00282CF4" w:rsidDel="00C07D18" w:rsidRDefault="00271592">
      <w:pPr>
        <w:pStyle w:val="Listenabsatz"/>
        <w:spacing w:before="100" w:beforeAutospacing="1" w:after="100" w:afterAutospacing="1"/>
        <w:ind w:left="674"/>
        <w:outlineLvl w:val="1"/>
        <w:rPr>
          <w:del w:id="443" w:author="Drittort" w:date="2022-03-21T15:51:00Z"/>
          <w:rFonts w:eastAsia="Times New Roman" w:cs="Times New Roman"/>
          <w:bCs/>
          <w:color w:val="000000" w:themeColor="text1"/>
          <w:szCs w:val="36"/>
          <w:lang w:val="fr-FR" w:eastAsia="de-DE"/>
          <w:rPrChange w:id="444" w:author="33786" w:date="2022-03-25T11:45:00Z">
            <w:rPr>
              <w:del w:id="445" w:author="Drittort" w:date="2022-03-21T15:51:00Z"/>
              <w:rFonts w:eastAsia="Times New Roman" w:cs="Times New Roman"/>
              <w:bCs/>
              <w:color w:val="000000" w:themeColor="text1"/>
              <w:szCs w:val="36"/>
              <w:lang w:eastAsia="de-DE"/>
            </w:rPr>
          </w:rPrChange>
        </w:rPr>
      </w:pPr>
      <w:del w:id="446" w:author="Drittort" w:date="2022-03-21T15:25:00Z">
        <w:r w:rsidRPr="00282CF4" w:rsidDel="008F41E6">
          <w:rPr>
            <w:rFonts w:eastAsia="Times New Roman" w:cs="Times New Roman"/>
            <w:bCs/>
            <w:color w:val="000000" w:themeColor="text1"/>
            <w:szCs w:val="36"/>
            <w:lang w:val="fr-FR" w:eastAsia="de-DE"/>
            <w:rPrChange w:id="447" w:author="33786" w:date="2022-03-25T11:45:00Z">
              <w:rPr>
                <w:rFonts w:eastAsia="Times New Roman" w:cs="Times New Roman"/>
                <w:bCs/>
                <w:color w:val="000000" w:themeColor="text1"/>
                <w:szCs w:val="36"/>
                <w:lang w:eastAsia="de-DE"/>
              </w:rPr>
            </w:rPrChange>
          </w:rPr>
          <w:delText xml:space="preserve">ne personne du groupe au milieu qui </w:delText>
        </w:r>
        <w:r w:rsidRPr="00282CF4" w:rsidDel="008F41E6">
          <w:rPr>
            <w:rFonts w:eastAsia="Times New Roman" w:cs="Times New Roman"/>
            <w:bCs/>
            <w:color w:val="000000" w:themeColor="text1"/>
            <w:szCs w:val="36"/>
            <w:highlight w:val="yellow"/>
            <w:lang w:val="fr-FR" w:eastAsia="de-DE"/>
            <w:rPrChange w:id="448" w:author="33786" w:date="2022-03-25T11:45:00Z">
              <w:rPr>
                <w:rFonts w:eastAsia="Times New Roman" w:cs="Times New Roman"/>
                <w:bCs/>
                <w:color w:val="000000" w:themeColor="text1"/>
                <w:szCs w:val="36"/>
                <w:highlight w:val="yellow"/>
                <w:lang w:eastAsia="de-DE"/>
              </w:rPr>
            </w:rPrChange>
          </w:rPr>
          <w:delText>se laisse tomber dans vos mains</w:delText>
        </w:r>
        <w:r w:rsidRPr="00282CF4" w:rsidDel="008F41E6">
          <w:rPr>
            <w:rFonts w:eastAsia="Times New Roman" w:cs="Times New Roman"/>
            <w:bCs/>
            <w:color w:val="000000" w:themeColor="text1"/>
            <w:szCs w:val="36"/>
            <w:lang w:val="fr-FR" w:eastAsia="de-DE"/>
            <w:rPrChange w:id="449" w:author="33786" w:date="2022-03-25T11:45:00Z">
              <w:rPr>
                <w:rFonts w:eastAsia="Times New Roman" w:cs="Times New Roman"/>
                <w:bCs/>
                <w:color w:val="000000" w:themeColor="text1"/>
                <w:szCs w:val="36"/>
                <w:lang w:eastAsia="de-DE"/>
              </w:rPr>
            </w:rPrChange>
          </w:rPr>
          <w:delText>. ???</w:delText>
        </w:r>
      </w:del>
    </w:p>
    <w:p w:rsidR="00C07D18" w:rsidRPr="00282CF4" w:rsidRDefault="00C07D18">
      <w:pPr>
        <w:pStyle w:val="Listenabsatz"/>
        <w:spacing w:before="100" w:beforeAutospacing="1" w:after="100" w:afterAutospacing="1"/>
        <w:ind w:left="674"/>
        <w:outlineLvl w:val="1"/>
        <w:rPr>
          <w:ins w:id="450" w:author="Drittort" w:date="2022-03-21T15:51:00Z"/>
          <w:rFonts w:eastAsia="Times New Roman" w:cs="Times New Roman"/>
          <w:bCs/>
          <w:color w:val="000000" w:themeColor="text1"/>
          <w:szCs w:val="36"/>
          <w:lang w:val="fr-FR" w:eastAsia="de-DE"/>
          <w:rPrChange w:id="451" w:author="33786" w:date="2022-03-25T11:45:00Z">
            <w:rPr>
              <w:ins w:id="452" w:author="Drittort" w:date="2022-03-21T15:51:00Z"/>
              <w:rFonts w:eastAsia="Times New Roman" w:cs="Times New Roman"/>
              <w:bCs/>
              <w:color w:val="000000" w:themeColor="text1"/>
              <w:szCs w:val="36"/>
              <w:lang w:eastAsia="de-DE"/>
            </w:rPr>
          </w:rPrChange>
        </w:rPr>
        <w:pPrChange w:id="453" w:author="Drittort" w:date="2022-03-21T15:20:00Z">
          <w:pPr>
            <w:pStyle w:val="Listenabsatz"/>
            <w:numPr>
              <w:numId w:val="1"/>
            </w:numPr>
            <w:spacing w:before="100" w:beforeAutospacing="1" w:after="100" w:afterAutospacing="1"/>
            <w:ind w:left="674" w:hanging="360"/>
            <w:outlineLvl w:val="1"/>
          </w:pPr>
        </w:pPrChange>
      </w:pPr>
    </w:p>
    <w:p w:rsidR="00271592" w:rsidRPr="00282CF4" w:rsidDel="00C07D18" w:rsidRDefault="00271592" w:rsidP="00271592">
      <w:pPr>
        <w:pStyle w:val="Listenabsatz"/>
        <w:spacing w:before="100" w:beforeAutospacing="1" w:after="100" w:afterAutospacing="1"/>
        <w:ind w:left="674"/>
        <w:outlineLvl w:val="1"/>
        <w:rPr>
          <w:del w:id="454" w:author="Drittort" w:date="2022-03-21T15:51:00Z"/>
          <w:rFonts w:eastAsia="Times New Roman" w:cs="Times New Roman"/>
          <w:bCs/>
          <w:color w:val="000000" w:themeColor="text1"/>
          <w:szCs w:val="36"/>
          <w:lang w:val="fr-FR" w:eastAsia="de-DE"/>
          <w:rPrChange w:id="455" w:author="33786" w:date="2022-03-25T11:45:00Z">
            <w:rPr>
              <w:del w:id="456" w:author="Drittort" w:date="2022-03-21T15:51:00Z"/>
              <w:rFonts w:eastAsia="Times New Roman" w:cs="Times New Roman"/>
              <w:bCs/>
              <w:color w:val="000000" w:themeColor="text1"/>
              <w:szCs w:val="36"/>
              <w:lang w:eastAsia="de-DE"/>
            </w:rPr>
          </w:rPrChange>
        </w:rPr>
      </w:pPr>
    </w:p>
    <w:p w:rsidR="00271592" w:rsidRPr="00282CF4" w:rsidDel="00C07D18" w:rsidRDefault="00271592">
      <w:pPr>
        <w:numPr>
          <w:ilvl w:val="0"/>
          <w:numId w:val="1"/>
        </w:numPr>
        <w:spacing w:before="100" w:beforeAutospacing="1" w:after="100" w:afterAutospacing="1"/>
        <w:ind w:left="0"/>
        <w:outlineLvl w:val="1"/>
        <w:rPr>
          <w:del w:id="457" w:author="Drittort" w:date="2022-03-21T15:51:00Z"/>
          <w:rFonts w:eastAsia="Times New Roman" w:cs="Times New Roman"/>
          <w:bCs/>
          <w:color w:val="000000" w:themeColor="text1"/>
          <w:szCs w:val="36"/>
          <w:lang w:val="fr-FR" w:eastAsia="de-DE"/>
          <w:rPrChange w:id="458" w:author="33786" w:date="2022-03-25T11:45:00Z">
            <w:rPr>
              <w:del w:id="459" w:author="Drittort" w:date="2022-03-21T15:51:00Z"/>
              <w:lang w:eastAsia="de-DE"/>
            </w:rPr>
          </w:rPrChange>
        </w:rPr>
        <w:pPrChange w:id="460" w:author="Drittort" w:date="2022-03-21T15:51:00Z">
          <w:pPr>
            <w:pStyle w:val="Listenabsatz"/>
            <w:numPr>
              <w:numId w:val="1"/>
            </w:numPr>
            <w:spacing w:before="100" w:beforeAutospacing="1" w:after="100" w:afterAutospacing="1"/>
            <w:ind w:left="674" w:hanging="360"/>
            <w:outlineLvl w:val="1"/>
          </w:pPr>
        </w:pPrChange>
      </w:pPr>
      <w:del w:id="461" w:author="Drittort" w:date="2022-03-21T15:51:00Z">
        <w:r w:rsidRPr="00282CF4" w:rsidDel="00C07D18">
          <w:rPr>
            <w:rFonts w:eastAsia="Times New Roman" w:cs="Times New Roman"/>
            <w:bCs/>
            <w:color w:val="000000" w:themeColor="text1"/>
            <w:szCs w:val="36"/>
            <w:lang w:val="fr-FR" w:eastAsia="de-DE"/>
            <w:rPrChange w:id="462" w:author="33786" w:date="2022-03-25T11:45:00Z">
              <w:rPr>
                <w:lang w:eastAsia="de-DE"/>
              </w:rPr>
            </w:rPrChange>
          </w:rPr>
          <w:delText xml:space="preserve">Spielt „Stille Post“ und sagt euch einen selbsterfundenen kurzen Satz. (nur eine Person überlegt sich den Satz) </w:delText>
        </w:r>
      </w:del>
    </w:p>
    <w:p w:rsidR="00271592" w:rsidRPr="00282CF4" w:rsidDel="00D02D59" w:rsidRDefault="00271592">
      <w:pPr>
        <w:rPr>
          <w:del w:id="463" w:author="Drittort" w:date="2022-03-21T15:10:00Z"/>
          <w:lang w:val="fr-FR" w:eastAsia="de-DE"/>
          <w:rPrChange w:id="464" w:author="33786" w:date="2022-03-25T11:45:00Z">
            <w:rPr>
              <w:del w:id="465" w:author="Drittort" w:date="2022-03-21T15:10:00Z"/>
              <w:lang w:eastAsia="de-DE"/>
            </w:rPr>
          </w:rPrChange>
        </w:rPr>
        <w:pPrChange w:id="466" w:author="Drittort" w:date="2022-03-21T15:51:00Z">
          <w:pPr>
            <w:pStyle w:val="Listenabsatz"/>
            <w:numPr>
              <w:numId w:val="1"/>
            </w:numPr>
            <w:spacing w:before="100" w:beforeAutospacing="1" w:after="100" w:afterAutospacing="1"/>
            <w:ind w:left="674" w:hanging="360"/>
            <w:outlineLvl w:val="1"/>
          </w:pPr>
        </w:pPrChange>
      </w:pPr>
      <w:del w:id="467" w:author="Drittort" w:date="2022-03-21T15:51:00Z">
        <w:r w:rsidRPr="00282CF4" w:rsidDel="00C07D18">
          <w:rPr>
            <w:lang w:val="fr-FR" w:eastAsia="de-DE"/>
            <w:rPrChange w:id="468" w:author="33786" w:date="2022-03-25T11:45:00Z">
              <w:rPr>
                <w:lang w:eastAsia="de-DE"/>
              </w:rPr>
            </w:rPrChange>
          </w:rPr>
          <w:delText>Jouez à „Téléphone arabe“ et transmettez-vous une phrase courte de votre choix. (seulement une personne réfléchit à la phrase)</w:delText>
        </w:r>
      </w:del>
    </w:p>
    <w:p w:rsidR="00271592" w:rsidRPr="00282CF4" w:rsidDel="003D3A16" w:rsidRDefault="00271592">
      <w:pPr>
        <w:pStyle w:val="Listenabsatz"/>
        <w:spacing w:before="100" w:beforeAutospacing="1" w:after="100" w:afterAutospacing="1"/>
        <w:ind w:left="674"/>
        <w:outlineLvl w:val="1"/>
        <w:rPr>
          <w:del w:id="469" w:author="Drittort" w:date="2022-03-21T15:59:00Z"/>
          <w:lang w:val="fr-FR" w:eastAsia="de-DE"/>
          <w:rPrChange w:id="470" w:author="33786" w:date="2022-03-25T11:45:00Z">
            <w:rPr>
              <w:del w:id="471" w:author="Drittort" w:date="2022-03-21T15:59:00Z"/>
              <w:lang w:eastAsia="de-DE"/>
            </w:rPr>
          </w:rPrChange>
        </w:rPr>
        <w:pPrChange w:id="472" w:author="Drittort" w:date="2022-03-21T15:10:00Z">
          <w:pPr>
            <w:pStyle w:val="Listenabsatz"/>
            <w:numPr>
              <w:numId w:val="1"/>
            </w:numPr>
            <w:spacing w:before="100" w:beforeAutospacing="1" w:after="100" w:afterAutospacing="1"/>
            <w:ind w:left="674" w:hanging="360"/>
            <w:outlineLvl w:val="1"/>
          </w:pPr>
        </w:pPrChange>
      </w:pPr>
    </w:p>
    <w:p w:rsidR="00271592" w:rsidRPr="00282CF4" w:rsidDel="003D3A16" w:rsidRDefault="00271592" w:rsidP="00271592">
      <w:pPr>
        <w:pStyle w:val="Listenabsatz"/>
        <w:spacing w:before="100" w:beforeAutospacing="1" w:after="100" w:afterAutospacing="1"/>
        <w:ind w:left="674"/>
        <w:outlineLvl w:val="1"/>
        <w:rPr>
          <w:del w:id="473" w:author="Drittort" w:date="2022-03-21T15:59:00Z"/>
          <w:rFonts w:eastAsia="Times New Roman" w:cs="Times New Roman"/>
          <w:bCs/>
          <w:color w:val="000000" w:themeColor="text1"/>
          <w:szCs w:val="36"/>
          <w:lang w:val="fr-FR" w:eastAsia="de-DE"/>
          <w:rPrChange w:id="474" w:author="33786" w:date="2022-03-25T11:45:00Z">
            <w:rPr>
              <w:del w:id="475" w:author="Drittort" w:date="2022-03-21T15:59:00Z"/>
              <w:rFonts w:eastAsia="Times New Roman" w:cs="Times New Roman"/>
              <w:bCs/>
              <w:color w:val="000000" w:themeColor="text1"/>
              <w:szCs w:val="36"/>
              <w:lang w:eastAsia="de-DE"/>
            </w:rPr>
          </w:rPrChange>
        </w:rPr>
      </w:pPr>
    </w:p>
    <w:p w:rsidR="00271592" w:rsidRPr="00282CF4" w:rsidDel="003D3A16" w:rsidRDefault="00271592" w:rsidP="00271592">
      <w:pPr>
        <w:pStyle w:val="Listenabsatz"/>
        <w:spacing w:before="100" w:beforeAutospacing="1" w:after="100" w:afterAutospacing="1"/>
        <w:ind w:left="674"/>
        <w:outlineLvl w:val="1"/>
        <w:rPr>
          <w:del w:id="476" w:author="Drittort" w:date="2022-03-21T15:59:00Z"/>
          <w:rFonts w:eastAsia="Times New Roman" w:cs="Times New Roman"/>
          <w:bCs/>
          <w:color w:val="000000" w:themeColor="text1"/>
          <w:szCs w:val="36"/>
          <w:lang w:val="fr-FR" w:eastAsia="de-DE"/>
          <w:rPrChange w:id="477" w:author="33786" w:date="2022-03-25T11:45:00Z">
            <w:rPr>
              <w:del w:id="478" w:author="Drittort" w:date="2022-03-21T15:59:00Z"/>
              <w:rFonts w:eastAsia="Times New Roman" w:cs="Times New Roman"/>
              <w:bCs/>
              <w:color w:val="000000" w:themeColor="text1"/>
              <w:szCs w:val="36"/>
              <w:lang w:eastAsia="de-DE"/>
            </w:rPr>
          </w:rPrChange>
        </w:rPr>
      </w:pPr>
    </w:p>
    <w:p w:rsidR="00FC5BE2" w:rsidRPr="00282CF4" w:rsidDel="003D3A16" w:rsidRDefault="00FC5BE2" w:rsidP="00FC5BE2">
      <w:pPr>
        <w:pStyle w:val="Listenabsatz"/>
        <w:spacing w:before="100" w:beforeAutospacing="1" w:after="100" w:afterAutospacing="1"/>
        <w:ind w:left="674"/>
        <w:outlineLvl w:val="1"/>
        <w:rPr>
          <w:del w:id="479" w:author="Drittort" w:date="2022-03-21T15:59:00Z"/>
          <w:rFonts w:eastAsia="Times New Roman" w:cs="Times New Roman"/>
          <w:bCs/>
          <w:color w:val="000000" w:themeColor="text1"/>
          <w:szCs w:val="36"/>
          <w:lang w:val="fr-FR" w:eastAsia="de-DE"/>
          <w:rPrChange w:id="480" w:author="33786" w:date="2022-03-25T11:45:00Z">
            <w:rPr>
              <w:del w:id="481" w:author="Drittort" w:date="2022-03-21T15:59:00Z"/>
              <w:rFonts w:eastAsia="Times New Roman" w:cs="Times New Roman"/>
              <w:bCs/>
              <w:color w:val="000000" w:themeColor="text1"/>
              <w:szCs w:val="36"/>
              <w:lang w:eastAsia="de-DE"/>
            </w:rPr>
          </w:rPrChange>
        </w:rPr>
      </w:pPr>
    </w:p>
    <w:p w:rsidR="00271592" w:rsidRPr="00282CF4" w:rsidDel="003D3A16" w:rsidRDefault="00271592" w:rsidP="00FC5BE2">
      <w:pPr>
        <w:pStyle w:val="Listenabsatz"/>
        <w:spacing w:before="100" w:beforeAutospacing="1" w:after="100" w:afterAutospacing="1"/>
        <w:ind w:left="674"/>
        <w:outlineLvl w:val="1"/>
        <w:rPr>
          <w:del w:id="482" w:author="Drittort" w:date="2022-03-21T15:59:00Z"/>
          <w:rFonts w:eastAsia="Times New Roman" w:cs="Times New Roman"/>
          <w:bCs/>
          <w:color w:val="000000" w:themeColor="text1"/>
          <w:szCs w:val="36"/>
          <w:lang w:val="fr-FR" w:eastAsia="de-DE"/>
          <w:rPrChange w:id="483" w:author="33786" w:date="2022-03-25T11:45:00Z">
            <w:rPr>
              <w:del w:id="484" w:author="Drittort" w:date="2022-03-21T15:59:00Z"/>
              <w:rFonts w:eastAsia="Times New Roman" w:cs="Times New Roman"/>
              <w:bCs/>
              <w:color w:val="000000" w:themeColor="text1"/>
              <w:szCs w:val="36"/>
              <w:lang w:eastAsia="de-DE"/>
            </w:rPr>
          </w:rPrChange>
        </w:rPr>
      </w:pPr>
    </w:p>
    <w:p w:rsidR="00182718" w:rsidRPr="00282CF4" w:rsidDel="003D3A16" w:rsidRDefault="00182718" w:rsidP="001E6523">
      <w:pPr>
        <w:spacing w:before="100" w:beforeAutospacing="1" w:after="100" w:afterAutospacing="1"/>
        <w:outlineLvl w:val="1"/>
        <w:rPr>
          <w:del w:id="485" w:author="Drittort" w:date="2022-03-21T15:59:00Z"/>
          <w:rFonts w:eastAsia="Times New Roman" w:cs="Times New Roman"/>
          <w:bCs/>
          <w:szCs w:val="36"/>
          <w:lang w:val="fr-FR" w:eastAsia="de-DE"/>
          <w:rPrChange w:id="486" w:author="33786" w:date="2022-03-25T11:45:00Z">
            <w:rPr>
              <w:del w:id="487" w:author="Drittort" w:date="2022-03-21T15:59:00Z"/>
              <w:rFonts w:eastAsia="Times New Roman" w:cs="Times New Roman"/>
              <w:bCs/>
              <w:szCs w:val="36"/>
              <w:lang w:eastAsia="de-DE"/>
            </w:rPr>
          </w:rPrChange>
        </w:rPr>
      </w:pPr>
    </w:p>
    <w:p w:rsidR="00182718" w:rsidRPr="00282CF4" w:rsidRDefault="00182718" w:rsidP="001E6523">
      <w:pPr>
        <w:spacing w:before="100" w:beforeAutospacing="1" w:after="100" w:afterAutospacing="1"/>
        <w:outlineLvl w:val="1"/>
        <w:rPr>
          <w:rFonts w:eastAsia="Times New Roman" w:cs="Times New Roman"/>
          <w:bCs/>
          <w:szCs w:val="36"/>
          <w:lang w:val="fr-FR" w:eastAsia="de-DE"/>
          <w:rPrChange w:id="488" w:author="33786" w:date="2022-03-25T11:45:00Z">
            <w:rPr>
              <w:rFonts w:eastAsia="Times New Roman" w:cs="Times New Roman"/>
              <w:bCs/>
              <w:szCs w:val="36"/>
              <w:lang w:eastAsia="de-DE"/>
            </w:rPr>
          </w:rPrChange>
        </w:rPr>
      </w:pPr>
    </w:p>
    <w:p w:rsidR="002A0385" w:rsidRPr="00282CF4" w:rsidRDefault="002A0385" w:rsidP="001E6523">
      <w:pPr>
        <w:spacing w:before="100" w:beforeAutospacing="1" w:after="100" w:afterAutospacing="1"/>
        <w:outlineLvl w:val="1"/>
        <w:rPr>
          <w:rFonts w:eastAsia="Times New Roman" w:cs="Times New Roman"/>
          <w:bCs/>
          <w:szCs w:val="36"/>
          <w:lang w:val="fr-FR" w:eastAsia="de-DE"/>
          <w:rPrChange w:id="489" w:author="33786" w:date="2022-03-25T11:45:00Z">
            <w:rPr>
              <w:rFonts w:eastAsia="Times New Roman" w:cs="Times New Roman"/>
              <w:bCs/>
              <w:szCs w:val="36"/>
              <w:lang w:eastAsia="de-DE"/>
            </w:rPr>
          </w:rPrChange>
        </w:rPr>
      </w:pPr>
    </w:p>
    <w:p w:rsidR="00F54FA5" w:rsidRPr="00282CF4" w:rsidRDefault="00F54FA5" w:rsidP="002A0385">
      <w:pPr>
        <w:spacing w:before="100" w:beforeAutospacing="1" w:after="100" w:afterAutospacing="1"/>
        <w:outlineLvl w:val="1"/>
        <w:rPr>
          <w:rFonts w:eastAsia="Times New Roman" w:cs="Times New Roman"/>
          <w:bCs/>
          <w:szCs w:val="36"/>
          <w:lang w:val="fr-FR" w:eastAsia="de-DE"/>
          <w:rPrChange w:id="490" w:author="33786" w:date="2022-03-25T11:45:00Z">
            <w:rPr>
              <w:rFonts w:eastAsia="Times New Roman" w:cs="Times New Roman"/>
              <w:bCs/>
              <w:szCs w:val="36"/>
              <w:lang w:eastAsia="de-DE"/>
            </w:rPr>
          </w:rPrChange>
        </w:rPr>
      </w:pPr>
    </w:p>
    <w:p w:rsidR="00F54FA5" w:rsidRPr="00282CF4" w:rsidRDefault="00F54FA5" w:rsidP="002A0385">
      <w:pPr>
        <w:spacing w:before="100" w:beforeAutospacing="1" w:after="100" w:afterAutospacing="1"/>
        <w:outlineLvl w:val="1"/>
        <w:rPr>
          <w:rFonts w:eastAsia="Times New Roman" w:cs="Times New Roman"/>
          <w:bCs/>
          <w:szCs w:val="36"/>
          <w:lang w:val="fr-FR" w:eastAsia="de-DE"/>
          <w:rPrChange w:id="491" w:author="33786" w:date="2022-03-25T11:45:00Z">
            <w:rPr>
              <w:rFonts w:eastAsia="Times New Roman" w:cs="Times New Roman"/>
              <w:bCs/>
              <w:szCs w:val="36"/>
              <w:lang w:eastAsia="de-DE"/>
            </w:rPr>
          </w:rPrChange>
        </w:rPr>
      </w:pPr>
    </w:p>
    <w:p w:rsidR="002A0385" w:rsidRPr="00A91ADC" w:rsidRDefault="002A0385" w:rsidP="002A0385">
      <w:pPr>
        <w:spacing w:before="100" w:beforeAutospacing="1" w:after="100" w:afterAutospacing="1"/>
        <w:outlineLvl w:val="1"/>
        <w:rPr>
          <w:rFonts w:eastAsia="Times New Roman" w:cs="Times New Roman"/>
          <w:bCs/>
          <w:szCs w:val="36"/>
          <w:lang w:val="fr-FR" w:eastAsia="de-DE"/>
        </w:rPr>
      </w:pPr>
    </w:p>
    <w:sectPr w:rsidR="002A0385" w:rsidRPr="00A91ADC" w:rsidSect="005939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81F6C"/>
    <w:multiLevelType w:val="hybridMultilevel"/>
    <w:tmpl w:val="75F23A2E"/>
    <w:lvl w:ilvl="0" w:tplc="0407000F">
      <w:start w:val="1"/>
      <w:numFmt w:val="decimal"/>
      <w:lvlText w:val="%1."/>
      <w:lvlJc w:val="left"/>
      <w:pPr>
        <w:ind w:left="2160" w:hanging="360"/>
      </w:pPr>
    </w:lvl>
    <w:lvl w:ilvl="1" w:tplc="04070019" w:tentative="1">
      <w:start w:val="1"/>
      <w:numFmt w:val="lowerLetter"/>
      <w:lvlText w:val="%2."/>
      <w:lvlJc w:val="left"/>
      <w:pPr>
        <w:ind w:left="2880" w:hanging="360"/>
      </w:pPr>
    </w:lvl>
    <w:lvl w:ilvl="2" w:tplc="0407001B" w:tentative="1">
      <w:start w:val="1"/>
      <w:numFmt w:val="lowerRoman"/>
      <w:lvlText w:val="%3."/>
      <w:lvlJc w:val="right"/>
      <w:pPr>
        <w:ind w:left="3600" w:hanging="180"/>
      </w:pPr>
    </w:lvl>
    <w:lvl w:ilvl="3" w:tplc="0407000F" w:tentative="1">
      <w:start w:val="1"/>
      <w:numFmt w:val="decimal"/>
      <w:lvlText w:val="%4."/>
      <w:lvlJc w:val="left"/>
      <w:pPr>
        <w:ind w:left="4320" w:hanging="360"/>
      </w:pPr>
    </w:lvl>
    <w:lvl w:ilvl="4" w:tplc="04070019" w:tentative="1">
      <w:start w:val="1"/>
      <w:numFmt w:val="lowerLetter"/>
      <w:lvlText w:val="%5."/>
      <w:lvlJc w:val="left"/>
      <w:pPr>
        <w:ind w:left="5040" w:hanging="360"/>
      </w:pPr>
    </w:lvl>
    <w:lvl w:ilvl="5" w:tplc="0407001B" w:tentative="1">
      <w:start w:val="1"/>
      <w:numFmt w:val="lowerRoman"/>
      <w:lvlText w:val="%6."/>
      <w:lvlJc w:val="right"/>
      <w:pPr>
        <w:ind w:left="5760" w:hanging="180"/>
      </w:pPr>
    </w:lvl>
    <w:lvl w:ilvl="6" w:tplc="0407000F" w:tentative="1">
      <w:start w:val="1"/>
      <w:numFmt w:val="decimal"/>
      <w:lvlText w:val="%7."/>
      <w:lvlJc w:val="left"/>
      <w:pPr>
        <w:ind w:left="6480" w:hanging="360"/>
      </w:pPr>
    </w:lvl>
    <w:lvl w:ilvl="7" w:tplc="04070019" w:tentative="1">
      <w:start w:val="1"/>
      <w:numFmt w:val="lowerLetter"/>
      <w:lvlText w:val="%8."/>
      <w:lvlJc w:val="left"/>
      <w:pPr>
        <w:ind w:left="7200" w:hanging="360"/>
      </w:pPr>
    </w:lvl>
    <w:lvl w:ilvl="8" w:tplc="0407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2B23289C"/>
    <w:multiLevelType w:val="hybridMultilevel"/>
    <w:tmpl w:val="24C2A66E"/>
    <w:lvl w:ilvl="0" w:tplc="0407000F">
      <w:start w:val="1"/>
      <w:numFmt w:val="decimal"/>
      <w:lvlText w:val="%1."/>
      <w:lvlJc w:val="left"/>
      <w:pPr>
        <w:ind w:left="2160" w:hanging="360"/>
      </w:pPr>
    </w:lvl>
    <w:lvl w:ilvl="1" w:tplc="04070019" w:tentative="1">
      <w:start w:val="1"/>
      <w:numFmt w:val="lowerLetter"/>
      <w:lvlText w:val="%2."/>
      <w:lvlJc w:val="left"/>
      <w:pPr>
        <w:ind w:left="2880" w:hanging="360"/>
      </w:pPr>
    </w:lvl>
    <w:lvl w:ilvl="2" w:tplc="0407001B" w:tentative="1">
      <w:start w:val="1"/>
      <w:numFmt w:val="lowerRoman"/>
      <w:lvlText w:val="%3."/>
      <w:lvlJc w:val="right"/>
      <w:pPr>
        <w:ind w:left="3600" w:hanging="180"/>
      </w:pPr>
    </w:lvl>
    <w:lvl w:ilvl="3" w:tplc="0407000F" w:tentative="1">
      <w:start w:val="1"/>
      <w:numFmt w:val="decimal"/>
      <w:lvlText w:val="%4."/>
      <w:lvlJc w:val="left"/>
      <w:pPr>
        <w:ind w:left="4320" w:hanging="360"/>
      </w:pPr>
    </w:lvl>
    <w:lvl w:ilvl="4" w:tplc="04070019" w:tentative="1">
      <w:start w:val="1"/>
      <w:numFmt w:val="lowerLetter"/>
      <w:lvlText w:val="%5."/>
      <w:lvlJc w:val="left"/>
      <w:pPr>
        <w:ind w:left="5040" w:hanging="360"/>
      </w:pPr>
    </w:lvl>
    <w:lvl w:ilvl="5" w:tplc="0407001B" w:tentative="1">
      <w:start w:val="1"/>
      <w:numFmt w:val="lowerRoman"/>
      <w:lvlText w:val="%6."/>
      <w:lvlJc w:val="right"/>
      <w:pPr>
        <w:ind w:left="5760" w:hanging="180"/>
      </w:pPr>
    </w:lvl>
    <w:lvl w:ilvl="6" w:tplc="0407000F" w:tentative="1">
      <w:start w:val="1"/>
      <w:numFmt w:val="decimal"/>
      <w:lvlText w:val="%7."/>
      <w:lvlJc w:val="left"/>
      <w:pPr>
        <w:ind w:left="6480" w:hanging="360"/>
      </w:pPr>
    </w:lvl>
    <w:lvl w:ilvl="7" w:tplc="04070019" w:tentative="1">
      <w:start w:val="1"/>
      <w:numFmt w:val="lowerLetter"/>
      <w:lvlText w:val="%8."/>
      <w:lvlJc w:val="left"/>
      <w:pPr>
        <w:ind w:left="7200" w:hanging="360"/>
      </w:pPr>
    </w:lvl>
    <w:lvl w:ilvl="8" w:tplc="0407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3451346C"/>
    <w:multiLevelType w:val="hybridMultilevel"/>
    <w:tmpl w:val="8EFE3324"/>
    <w:lvl w:ilvl="0" w:tplc="0407000F">
      <w:start w:val="1"/>
      <w:numFmt w:val="decimal"/>
      <w:lvlText w:val="%1."/>
      <w:lvlJc w:val="left"/>
      <w:pPr>
        <w:ind w:left="2160" w:hanging="360"/>
      </w:pPr>
    </w:lvl>
    <w:lvl w:ilvl="1" w:tplc="04070019" w:tentative="1">
      <w:start w:val="1"/>
      <w:numFmt w:val="lowerLetter"/>
      <w:lvlText w:val="%2."/>
      <w:lvlJc w:val="left"/>
      <w:pPr>
        <w:ind w:left="2880" w:hanging="360"/>
      </w:pPr>
    </w:lvl>
    <w:lvl w:ilvl="2" w:tplc="0407001B" w:tentative="1">
      <w:start w:val="1"/>
      <w:numFmt w:val="lowerRoman"/>
      <w:lvlText w:val="%3."/>
      <w:lvlJc w:val="right"/>
      <w:pPr>
        <w:ind w:left="3600" w:hanging="180"/>
      </w:pPr>
    </w:lvl>
    <w:lvl w:ilvl="3" w:tplc="0407000F" w:tentative="1">
      <w:start w:val="1"/>
      <w:numFmt w:val="decimal"/>
      <w:lvlText w:val="%4."/>
      <w:lvlJc w:val="left"/>
      <w:pPr>
        <w:ind w:left="4320" w:hanging="360"/>
      </w:pPr>
    </w:lvl>
    <w:lvl w:ilvl="4" w:tplc="04070019" w:tentative="1">
      <w:start w:val="1"/>
      <w:numFmt w:val="lowerLetter"/>
      <w:lvlText w:val="%5."/>
      <w:lvlJc w:val="left"/>
      <w:pPr>
        <w:ind w:left="5040" w:hanging="360"/>
      </w:pPr>
    </w:lvl>
    <w:lvl w:ilvl="5" w:tplc="0407001B" w:tentative="1">
      <w:start w:val="1"/>
      <w:numFmt w:val="lowerRoman"/>
      <w:lvlText w:val="%6."/>
      <w:lvlJc w:val="right"/>
      <w:pPr>
        <w:ind w:left="5760" w:hanging="180"/>
      </w:pPr>
    </w:lvl>
    <w:lvl w:ilvl="6" w:tplc="0407000F" w:tentative="1">
      <w:start w:val="1"/>
      <w:numFmt w:val="decimal"/>
      <w:lvlText w:val="%7."/>
      <w:lvlJc w:val="left"/>
      <w:pPr>
        <w:ind w:left="6480" w:hanging="360"/>
      </w:pPr>
    </w:lvl>
    <w:lvl w:ilvl="7" w:tplc="04070019" w:tentative="1">
      <w:start w:val="1"/>
      <w:numFmt w:val="lowerLetter"/>
      <w:lvlText w:val="%8."/>
      <w:lvlJc w:val="left"/>
      <w:pPr>
        <w:ind w:left="7200" w:hanging="360"/>
      </w:pPr>
    </w:lvl>
    <w:lvl w:ilvl="8" w:tplc="0407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4D9A4169"/>
    <w:multiLevelType w:val="hybridMultilevel"/>
    <w:tmpl w:val="51E89A4A"/>
    <w:lvl w:ilvl="0" w:tplc="0407000F">
      <w:start w:val="1"/>
      <w:numFmt w:val="decimal"/>
      <w:lvlText w:val="%1."/>
      <w:lvlJc w:val="left"/>
      <w:pPr>
        <w:ind w:left="2160" w:hanging="360"/>
      </w:pPr>
    </w:lvl>
    <w:lvl w:ilvl="1" w:tplc="04070019" w:tentative="1">
      <w:start w:val="1"/>
      <w:numFmt w:val="lowerLetter"/>
      <w:lvlText w:val="%2."/>
      <w:lvlJc w:val="left"/>
      <w:pPr>
        <w:ind w:left="2880" w:hanging="360"/>
      </w:pPr>
    </w:lvl>
    <w:lvl w:ilvl="2" w:tplc="0407001B" w:tentative="1">
      <w:start w:val="1"/>
      <w:numFmt w:val="lowerRoman"/>
      <w:lvlText w:val="%3."/>
      <w:lvlJc w:val="right"/>
      <w:pPr>
        <w:ind w:left="3600" w:hanging="180"/>
      </w:pPr>
    </w:lvl>
    <w:lvl w:ilvl="3" w:tplc="0407000F" w:tentative="1">
      <w:start w:val="1"/>
      <w:numFmt w:val="decimal"/>
      <w:lvlText w:val="%4."/>
      <w:lvlJc w:val="left"/>
      <w:pPr>
        <w:ind w:left="4320" w:hanging="360"/>
      </w:pPr>
    </w:lvl>
    <w:lvl w:ilvl="4" w:tplc="04070019" w:tentative="1">
      <w:start w:val="1"/>
      <w:numFmt w:val="lowerLetter"/>
      <w:lvlText w:val="%5."/>
      <w:lvlJc w:val="left"/>
      <w:pPr>
        <w:ind w:left="5040" w:hanging="360"/>
      </w:pPr>
    </w:lvl>
    <w:lvl w:ilvl="5" w:tplc="0407001B" w:tentative="1">
      <w:start w:val="1"/>
      <w:numFmt w:val="lowerRoman"/>
      <w:lvlText w:val="%6."/>
      <w:lvlJc w:val="right"/>
      <w:pPr>
        <w:ind w:left="5760" w:hanging="180"/>
      </w:pPr>
    </w:lvl>
    <w:lvl w:ilvl="6" w:tplc="0407000F" w:tentative="1">
      <w:start w:val="1"/>
      <w:numFmt w:val="decimal"/>
      <w:lvlText w:val="%7."/>
      <w:lvlJc w:val="left"/>
      <w:pPr>
        <w:ind w:left="6480" w:hanging="360"/>
      </w:pPr>
    </w:lvl>
    <w:lvl w:ilvl="7" w:tplc="04070019" w:tentative="1">
      <w:start w:val="1"/>
      <w:numFmt w:val="lowerLetter"/>
      <w:lvlText w:val="%8."/>
      <w:lvlJc w:val="left"/>
      <w:pPr>
        <w:ind w:left="7200" w:hanging="360"/>
      </w:pPr>
    </w:lvl>
    <w:lvl w:ilvl="8" w:tplc="0407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525A0852"/>
    <w:multiLevelType w:val="hybridMultilevel"/>
    <w:tmpl w:val="D6F04D90"/>
    <w:lvl w:ilvl="0" w:tplc="0407000F">
      <w:start w:val="1"/>
      <w:numFmt w:val="decimal"/>
      <w:lvlText w:val="%1."/>
      <w:lvlJc w:val="left"/>
      <w:pPr>
        <w:ind w:left="2160" w:hanging="360"/>
      </w:pPr>
    </w:lvl>
    <w:lvl w:ilvl="1" w:tplc="04070019" w:tentative="1">
      <w:start w:val="1"/>
      <w:numFmt w:val="lowerLetter"/>
      <w:lvlText w:val="%2."/>
      <w:lvlJc w:val="left"/>
      <w:pPr>
        <w:ind w:left="2880" w:hanging="360"/>
      </w:pPr>
    </w:lvl>
    <w:lvl w:ilvl="2" w:tplc="0407001B" w:tentative="1">
      <w:start w:val="1"/>
      <w:numFmt w:val="lowerRoman"/>
      <w:lvlText w:val="%3."/>
      <w:lvlJc w:val="right"/>
      <w:pPr>
        <w:ind w:left="3600" w:hanging="180"/>
      </w:pPr>
    </w:lvl>
    <w:lvl w:ilvl="3" w:tplc="0407000F" w:tentative="1">
      <w:start w:val="1"/>
      <w:numFmt w:val="decimal"/>
      <w:lvlText w:val="%4."/>
      <w:lvlJc w:val="left"/>
      <w:pPr>
        <w:ind w:left="4320" w:hanging="360"/>
      </w:pPr>
    </w:lvl>
    <w:lvl w:ilvl="4" w:tplc="04070019" w:tentative="1">
      <w:start w:val="1"/>
      <w:numFmt w:val="lowerLetter"/>
      <w:lvlText w:val="%5."/>
      <w:lvlJc w:val="left"/>
      <w:pPr>
        <w:ind w:left="5040" w:hanging="360"/>
      </w:pPr>
    </w:lvl>
    <w:lvl w:ilvl="5" w:tplc="0407001B" w:tentative="1">
      <w:start w:val="1"/>
      <w:numFmt w:val="lowerRoman"/>
      <w:lvlText w:val="%6."/>
      <w:lvlJc w:val="right"/>
      <w:pPr>
        <w:ind w:left="5760" w:hanging="180"/>
      </w:pPr>
    </w:lvl>
    <w:lvl w:ilvl="6" w:tplc="0407000F" w:tentative="1">
      <w:start w:val="1"/>
      <w:numFmt w:val="decimal"/>
      <w:lvlText w:val="%7."/>
      <w:lvlJc w:val="left"/>
      <w:pPr>
        <w:ind w:left="6480" w:hanging="360"/>
      </w:pPr>
    </w:lvl>
    <w:lvl w:ilvl="7" w:tplc="04070019" w:tentative="1">
      <w:start w:val="1"/>
      <w:numFmt w:val="lowerLetter"/>
      <w:lvlText w:val="%8."/>
      <w:lvlJc w:val="left"/>
      <w:pPr>
        <w:ind w:left="7200" w:hanging="360"/>
      </w:pPr>
    </w:lvl>
    <w:lvl w:ilvl="8" w:tplc="0407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5C491E68"/>
    <w:multiLevelType w:val="hybridMultilevel"/>
    <w:tmpl w:val="49B038BA"/>
    <w:lvl w:ilvl="0" w:tplc="0407000F">
      <w:start w:val="1"/>
      <w:numFmt w:val="decimal"/>
      <w:lvlText w:val="%1."/>
      <w:lvlJc w:val="left"/>
      <w:pPr>
        <w:ind w:left="2160" w:hanging="360"/>
      </w:pPr>
    </w:lvl>
    <w:lvl w:ilvl="1" w:tplc="04070019" w:tentative="1">
      <w:start w:val="1"/>
      <w:numFmt w:val="lowerLetter"/>
      <w:lvlText w:val="%2."/>
      <w:lvlJc w:val="left"/>
      <w:pPr>
        <w:ind w:left="2880" w:hanging="360"/>
      </w:pPr>
    </w:lvl>
    <w:lvl w:ilvl="2" w:tplc="0407001B" w:tentative="1">
      <w:start w:val="1"/>
      <w:numFmt w:val="lowerRoman"/>
      <w:lvlText w:val="%3."/>
      <w:lvlJc w:val="right"/>
      <w:pPr>
        <w:ind w:left="3600" w:hanging="180"/>
      </w:pPr>
    </w:lvl>
    <w:lvl w:ilvl="3" w:tplc="0407000F" w:tentative="1">
      <w:start w:val="1"/>
      <w:numFmt w:val="decimal"/>
      <w:lvlText w:val="%4."/>
      <w:lvlJc w:val="left"/>
      <w:pPr>
        <w:ind w:left="4320" w:hanging="360"/>
      </w:pPr>
    </w:lvl>
    <w:lvl w:ilvl="4" w:tplc="04070019" w:tentative="1">
      <w:start w:val="1"/>
      <w:numFmt w:val="lowerLetter"/>
      <w:lvlText w:val="%5."/>
      <w:lvlJc w:val="left"/>
      <w:pPr>
        <w:ind w:left="5040" w:hanging="360"/>
      </w:pPr>
    </w:lvl>
    <w:lvl w:ilvl="5" w:tplc="0407001B" w:tentative="1">
      <w:start w:val="1"/>
      <w:numFmt w:val="lowerRoman"/>
      <w:lvlText w:val="%6."/>
      <w:lvlJc w:val="right"/>
      <w:pPr>
        <w:ind w:left="5760" w:hanging="180"/>
      </w:pPr>
    </w:lvl>
    <w:lvl w:ilvl="6" w:tplc="0407000F" w:tentative="1">
      <w:start w:val="1"/>
      <w:numFmt w:val="decimal"/>
      <w:lvlText w:val="%7."/>
      <w:lvlJc w:val="left"/>
      <w:pPr>
        <w:ind w:left="6480" w:hanging="360"/>
      </w:pPr>
    </w:lvl>
    <w:lvl w:ilvl="7" w:tplc="04070019" w:tentative="1">
      <w:start w:val="1"/>
      <w:numFmt w:val="lowerLetter"/>
      <w:lvlText w:val="%8."/>
      <w:lvlJc w:val="left"/>
      <w:pPr>
        <w:ind w:left="7200" w:hanging="360"/>
      </w:pPr>
    </w:lvl>
    <w:lvl w:ilvl="8" w:tplc="0407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5E4549BB"/>
    <w:multiLevelType w:val="hybridMultilevel"/>
    <w:tmpl w:val="FED03936"/>
    <w:lvl w:ilvl="0" w:tplc="4CE44F24">
      <w:start w:val="1"/>
      <w:numFmt w:val="decimal"/>
      <w:lvlText w:val="%1."/>
      <w:lvlJc w:val="left"/>
      <w:pPr>
        <w:ind w:left="643" w:hanging="360"/>
      </w:pPr>
      <w:rPr>
        <w:b w:val="0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EB87383"/>
    <w:multiLevelType w:val="hybridMultilevel"/>
    <w:tmpl w:val="90906C62"/>
    <w:lvl w:ilvl="0" w:tplc="0407000F">
      <w:start w:val="1"/>
      <w:numFmt w:val="decimal"/>
      <w:lvlText w:val="%1."/>
      <w:lvlJc w:val="left"/>
      <w:pPr>
        <w:ind w:left="2160" w:hanging="360"/>
      </w:pPr>
    </w:lvl>
    <w:lvl w:ilvl="1" w:tplc="04070019" w:tentative="1">
      <w:start w:val="1"/>
      <w:numFmt w:val="lowerLetter"/>
      <w:lvlText w:val="%2."/>
      <w:lvlJc w:val="left"/>
      <w:pPr>
        <w:ind w:left="2880" w:hanging="360"/>
      </w:pPr>
    </w:lvl>
    <w:lvl w:ilvl="2" w:tplc="0407001B" w:tentative="1">
      <w:start w:val="1"/>
      <w:numFmt w:val="lowerRoman"/>
      <w:lvlText w:val="%3."/>
      <w:lvlJc w:val="right"/>
      <w:pPr>
        <w:ind w:left="3600" w:hanging="180"/>
      </w:pPr>
    </w:lvl>
    <w:lvl w:ilvl="3" w:tplc="0407000F" w:tentative="1">
      <w:start w:val="1"/>
      <w:numFmt w:val="decimal"/>
      <w:lvlText w:val="%4."/>
      <w:lvlJc w:val="left"/>
      <w:pPr>
        <w:ind w:left="4320" w:hanging="360"/>
      </w:pPr>
    </w:lvl>
    <w:lvl w:ilvl="4" w:tplc="04070019" w:tentative="1">
      <w:start w:val="1"/>
      <w:numFmt w:val="lowerLetter"/>
      <w:lvlText w:val="%5."/>
      <w:lvlJc w:val="left"/>
      <w:pPr>
        <w:ind w:left="5040" w:hanging="360"/>
      </w:pPr>
    </w:lvl>
    <w:lvl w:ilvl="5" w:tplc="0407001B" w:tentative="1">
      <w:start w:val="1"/>
      <w:numFmt w:val="lowerRoman"/>
      <w:lvlText w:val="%6."/>
      <w:lvlJc w:val="right"/>
      <w:pPr>
        <w:ind w:left="5760" w:hanging="180"/>
      </w:pPr>
    </w:lvl>
    <w:lvl w:ilvl="6" w:tplc="0407000F" w:tentative="1">
      <w:start w:val="1"/>
      <w:numFmt w:val="decimal"/>
      <w:lvlText w:val="%7."/>
      <w:lvlJc w:val="left"/>
      <w:pPr>
        <w:ind w:left="6480" w:hanging="360"/>
      </w:pPr>
    </w:lvl>
    <w:lvl w:ilvl="7" w:tplc="04070019" w:tentative="1">
      <w:start w:val="1"/>
      <w:numFmt w:val="lowerLetter"/>
      <w:lvlText w:val="%8."/>
      <w:lvlJc w:val="left"/>
      <w:pPr>
        <w:ind w:left="7200" w:hanging="360"/>
      </w:pPr>
    </w:lvl>
    <w:lvl w:ilvl="8" w:tplc="0407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62325C6A"/>
    <w:multiLevelType w:val="hybridMultilevel"/>
    <w:tmpl w:val="1EC4A872"/>
    <w:lvl w:ilvl="0" w:tplc="0407000F">
      <w:start w:val="1"/>
      <w:numFmt w:val="decimal"/>
      <w:lvlText w:val="%1."/>
      <w:lvlJc w:val="left"/>
      <w:pPr>
        <w:ind w:left="1394" w:hanging="360"/>
      </w:pPr>
    </w:lvl>
    <w:lvl w:ilvl="1" w:tplc="04070019" w:tentative="1">
      <w:start w:val="1"/>
      <w:numFmt w:val="lowerLetter"/>
      <w:lvlText w:val="%2."/>
      <w:lvlJc w:val="left"/>
      <w:pPr>
        <w:ind w:left="2114" w:hanging="360"/>
      </w:pPr>
    </w:lvl>
    <w:lvl w:ilvl="2" w:tplc="0407001B" w:tentative="1">
      <w:start w:val="1"/>
      <w:numFmt w:val="lowerRoman"/>
      <w:lvlText w:val="%3."/>
      <w:lvlJc w:val="right"/>
      <w:pPr>
        <w:ind w:left="2834" w:hanging="180"/>
      </w:pPr>
    </w:lvl>
    <w:lvl w:ilvl="3" w:tplc="0407000F" w:tentative="1">
      <w:start w:val="1"/>
      <w:numFmt w:val="decimal"/>
      <w:lvlText w:val="%4."/>
      <w:lvlJc w:val="left"/>
      <w:pPr>
        <w:ind w:left="3554" w:hanging="360"/>
      </w:pPr>
    </w:lvl>
    <w:lvl w:ilvl="4" w:tplc="04070019" w:tentative="1">
      <w:start w:val="1"/>
      <w:numFmt w:val="lowerLetter"/>
      <w:lvlText w:val="%5."/>
      <w:lvlJc w:val="left"/>
      <w:pPr>
        <w:ind w:left="4274" w:hanging="360"/>
      </w:pPr>
    </w:lvl>
    <w:lvl w:ilvl="5" w:tplc="0407001B" w:tentative="1">
      <w:start w:val="1"/>
      <w:numFmt w:val="lowerRoman"/>
      <w:lvlText w:val="%6."/>
      <w:lvlJc w:val="right"/>
      <w:pPr>
        <w:ind w:left="4994" w:hanging="180"/>
      </w:pPr>
    </w:lvl>
    <w:lvl w:ilvl="6" w:tplc="0407000F" w:tentative="1">
      <w:start w:val="1"/>
      <w:numFmt w:val="decimal"/>
      <w:lvlText w:val="%7."/>
      <w:lvlJc w:val="left"/>
      <w:pPr>
        <w:ind w:left="5714" w:hanging="360"/>
      </w:pPr>
    </w:lvl>
    <w:lvl w:ilvl="7" w:tplc="04070019" w:tentative="1">
      <w:start w:val="1"/>
      <w:numFmt w:val="lowerLetter"/>
      <w:lvlText w:val="%8."/>
      <w:lvlJc w:val="left"/>
      <w:pPr>
        <w:ind w:left="6434" w:hanging="360"/>
      </w:pPr>
    </w:lvl>
    <w:lvl w:ilvl="8" w:tplc="0407001B" w:tentative="1">
      <w:start w:val="1"/>
      <w:numFmt w:val="lowerRoman"/>
      <w:lvlText w:val="%9."/>
      <w:lvlJc w:val="right"/>
      <w:pPr>
        <w:ind w:left="7154" w:hanging="180"/>
      </w:pPr>
    </w:lvl>
  </w:abstractNum>
  <w:abstractNum w:abstractNumId="9" w15:restartNumberingAfterBreak="0">
    <w:nsid w:val="65E66B2C"/>
    <w:multiLevelType w:val="hybridMultilevel"/>
    <w:tmpl w:val="FED03936"/>
    <w:lvl w:ilvl="0" w:tplc="4CE44F24">
      <w:start w:val="1"/>
      <w:numFmt w:val="decimal"/>
      <w:lvlText w:val="%1."/>
      <w:lvlJc w:val="left"/>
      <w:pPr>
        <w:ind w:left="1440" w:hanging="360"/>
      </w:pPr>
      <w:rPr>
        <w:b w:val="0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6947C2F"/>
    <w:multiLevelType w:val="hybridMultilevel"/>
    <w:tmpl w:val="B1BC0598"/>
    <w:lvl w:ilvl="0" w:tplc="0407000F">
      <w:start w:val="1"/>
      <w:numFmt w:val="decimal"/>
      <w:lvlText w:val="%1."/>
      <w:lvlJc w:val="left"/>
      <w:pPr>
        <w:ind w:left="2160" w:hanging="360"/>
      </w:pPr>
    </w:lvl>
    <w:lvl w:ilvl="1" w:tplc="04070019" w:tentative="1">
      <w:start w:val="1"/>
      <w:numFmt w:val="lowerLetter"/>
      <w:lvlText w:val="%2."/>
      <w:lvlJc w:val="left"/>
      <w:pPr>
        <w:ind w:left="2880" w:hanging="360"/>
      </w:pPr>
    </w:lvl>
    <w:lvl w:ilvl="2" w:tplc="0407001B" w:tentative="1">
      <w:start w:val="1"/>
      <w:numFmt w:val="lowerRoman"/>
      <w:lvlText w:val="%3."/>
      <w:lvlJc w:val="right"/>
      <w:pPr>
        <w:ind w:left="3600" w:hanging="180"/>
      </w:pPr>
    </w:lvl>
    <w:lvl w:ilvl="3" w:tplc="0407000F" w:tentative="1">
      <w:start w:val="1"/>
      <w:numFmt w:val="decimal"/>
      <w:lvlText w:val="%4."/>
      <w:lvlJc w:val="left"/>
      <w:pPr>
        <w:ind w:left="4320" w:hanging="360"/>
      </w:pPr>
    </w:lvl>
    <w:lvl w:ilvl="4" w:tplc="04070019" w:tentative="1">
      <w:start w:val="1"/>
      <w:numFmt w:val="lowerLetter"/>
      <w:lvlText w:val="%5."/>
      <w:lvlJc w:val="left"/>
      <w:pPr>
        <w:ind w:left="5040" w:hanging="360"/>
      </w:pPr>
    </w:lvl>
    <w:lvl w:ilvl="5" w:tplc="0407001B" w:tentative="1">
      <w:start w:val="1"/>
      <w:numFmt w:val="lowerRoman"/>
      <w:lvlText w:val="%6."/>
      <w:lvlJc w:val="right"/>
      <w:pPr>
        <w:ind w:left="5760" w:hanging="180"/>
      </w:pPr>
    </w:lvl>
    <w:lvl w:ilvl="6" w:tplc="0407000F" w:tentative="1">
      <w:start w:val="1"/>
      <w:numFmt w:val="decimal"/>
      <w:lvlText w:val="%7."/>
      <w:lvlJc w:val="left"/>
      <w:pPr>
        <w:ind w:left="6480" w:hanging="360"/>
      </w:pPr>
    </w:lvl>
    <w:lvl w:ilvl="7" w:tplc="04070019" w:tentative="1">
      <w:start w:val="1"/>
      <w:numFmt w:val="lowerLetter"/>
      <w:lvlText w:val="%8."/>
      <w:lvlJc w:val="left"/>
      <w:pPr>
        <w:ind w:left="7200" w:hanging="360"/>
      </w:pPr>
    </w:lvl>
    <w:lvl w:ilvl="8" w:tplc="0407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1"/>
  </w:num>
  <w:num w:numId="8">
    <w:abstractNumId w:val="4"/>
  </w:num>
  <w:num w:numId="9">
    <w:abstractNumId w:val="7"/>
  </w:num>
  <w:num w:numId="10">
    <w:abstractNumId w:val="9"/>
  </w:num>
  <w:num w:numId="11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rittort">
    <w15:presenceInfo w15:providerId="None" w15:userId="Drittort"/>
  </w15:person>
  <w15:person w15:author="33786">
    <w15:presenceInfo w15:providerId="Windows Live" w15:userId="30774b4539b7975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markup="0"/>
  <w:documentProtection w:edit="trackedChange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BD9"/>
    <w:rsid w:val="00046E48"/>
    <w:rsid w:val="0005785C"/>
    <w:rsid w:val="0006202D"/>
    <w:rsid w:val="00075FE6"/>
    <w:rsid w:val="00084929"/>
    <w:rsid w:val="00087ECC"/>
    <w:rsid w:val="000A22A1"/>
    <w:rsid w:val="000C24B0"/>
    <w:rsid w:val="00114BD9"/>
    <w:rsid w:val="00156607"/>
    <w:rsid w:val="00182718"/>
    <w:rsid w:val="001E00D1"/>
    <w:rsid w:val="001E6523"/>
    <w:rsid w:val="0020157D"/>
    <w:rsid w:val="00245853"/>
    <w:rsid w:val="0025770E"/>
    <w:rsid w:val="00271592"/>
    <w:rsid w:val="00282CF4"/>
    <w:rsid w:val="002A0385"/>
    <w:rsid w:val="00370F90"/>
    <w:rsid w:val="003D3A16"/>
    <w:rsid w:val="00456C85"/>
    <w:rsid w:val="00503B3F"/>
    <w:rsid w:val="005042A0"/>
    <w:rsid w:val="00583236"/>
    <w:rsid w:val="00593919"/>
    <w:rsid w:val="005B54D4"/>
    <w:rsid w:val="005F4FD1"/>
    <w:rsid w:val="006346A5"/>
    <w:rsid w:val="006741E9"/>
    <w:rsid w:val="006906BA"/>
    <w:rsid w:val="006E0F8E"/>
    <w:rsid w:val="00700EAA"/>
    <w:rsid w:val="0072557E"/>
    <w:rsid w:val="007279C1"/>
    <w:rsid w:val="00747BFC"/>
    <w:rsid w:val="00801A81"/>
    <w:rsid w:val="00855486"/>
    <w:rsid w:val="00884722"/>
    <w:rsid w:val="008F21DB"/>
    <w:rsid w:val="008F41E6"/>
    <w:rsid w:val="009824A9"/>
    <w:rsid w:val="009B7567"/>
    <w:rsid w:val="009C1F37"/>
    <w:rsid w:val="00A003DE"/>
    <w:rsid w:val="00A74B67"/>
    <w:rsid w:val="00A91ADC"/>
    <w:rsid w:val="00B96F54"/>
    <w:rsid w:val="00BA7491"/>
    <w:rsid w:val="00BC1966"/>
    <w:rsid w:val="00BC2BA7"/>
    <w:rsid w:val="00C07D18"/>
    <w:rsid w:val="00C16EF3"/>
    <w:rsid w:val="00C1786F"/>
    <w:rsid w:val="00C2403D"/>
    <w:rsid w:val="00C352C4"/>
    <w:rsid w:val="00D02D59"/>
    <w:rsid w:val="00E00A77"/>
    <w:rsid w:val="00E25CF3"/>
    <w:rsid w:val="00E96FB3"/>
    <w:rsid w:val="00EB6D47"/>
    <w:rsid w:val="00F00BC4"/>
    <w:rsid w:val="00F04FD4"/>
    <w:rsid w:val="00F54FA5"/>
    <w:rsid w:val="00FC5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4A070D-574D-4550-8DC8-52F497B8F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93919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C352C4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715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715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37C1C-3C5E-4FB3-A834-E8454FF01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1336</Words>
  <Characters>8421</Characters>
  <Application>Microsoft Office Word</Application>
  <DocSecurity>0</DocSecurity>
  <Lines>70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Drittort</dc:creator>
  <cp:keywords/>
  <dc:description/>
  <cp:lastModifiedBy>Drittort</cp:lastModifiedBy>
  <cp:revision>2</cp:revision>
  <cp:lastPrinted>2022-04-08T08:40:00Z</cp:lastPrinted>
  <dcterms:created xsi:type="dcterms:W3CDTF">2022-04-08T08:40:00Z</dcterms:created>
  <dcterms:modified xsi:type="dcterms:W3CDTF">2022-04-08T08:40:00Z</dcterms:modified>
</cp:coreProperties>
</file>